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E7A" w:rsidRPr="00ED6D47" w:rsidRDefault="00AE6E7A" w:rsidP="006D2DDD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Приложение №</w:t>
      </w:r>
      <w:r w:rsidR="00684BAC">
        <w:rPr>
          <w:rFonts w:ascii="Times New Roman" w:hAnsi="Times New Roman" w:cs="Times New Roman"/>
          <w:sz w:val="28"/>
          <w:szCs w:val="28"/>
        </w:rPr>
        <w:t xml:space="preserve"> 2</w:t>
      </w:r>
      <w:r w:rsidR="003131A3">
        <w:rPr>
          <w:rFonts w:ascii="Times New Roman" w:hAnsi="Times New Roman" w:cs="Times New Roman"/>
          <w:sz w:val="28"/>
          <w:szCs w:val="28"/>
        </w:rPr>
        <w:t>5</w:t>
      </w:r>
    </w:p>
    <w:p w:rsidR="006D378B" w:rsidRPr="006D378B" w:rsidRDefault="00AE6E7A" w:rsidP="006D378B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к </w:t>
      </w:r>
      <w:r w:rsidR="006D378B" w:rsidRPr="006D378B">
        <w:rPr>
          <w:rFonts w:ascii="Times New Roman" w:hAnsi="Times New Roman" w:cs="Times New Roman"/>
          <w:sz w:val="28"/>
          <w:szCs w:val="28"/>
        </w:rPr>
        <w:t>Методическим указаниям</w:t>
      </w:r>
      <w:r w:rsidR="006D378B">
        <w:rPr>
          <w:rFonts w:ascii="Times New Roman" w:hAnsi="Times New Roman" w:cs="Times New Roman"/>
          <w:sz w:val="28"/>
          <w:szCs w:val="28"/>
        </w:rPr>
        <w:br/>
      </w:r>
      <w:r w:rsidR="006D378B" w:rsidRPr="006D378B">
        <w:rPr>
          <w:rFonts w:ascii="Times New Roman" w:hAnsi="Times New Roman" w:cs="Times New Roman"/>
          <w:sz w:val="28"/>
          <w:szCs w:val="28"/>
        </w:rPr>
        <w:t>по распределению бюджетных ассигнований федерального бюджета</w:t>
      </w:r>
    </w:p>
    <w:p w:rsidR="00AE6E7A" w:rsidRPr="00ED6D47" w:rsidRDefault="006D378B" w:rsidP="006D378B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r w:rsidRPr="006D378B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бюджетов на 2016 год и </w:t>
      </w:r>
      <w:r w:rsidR="00AC38CD">
        <w:rPr>
          <w:rFonts w:ascii="Times New Roman" w:hAnsi="Times New Roman" w:cs="Times New Roman"/>
          <w:sz w:val="28"/>
          <w:szCs w:val="28"/>
        </w:rPr>
        <w:t xml:space="preserve">на </w:t>
      </w:r>
      <w:r w:rsidRPr="006D378B">
        <w:rPr>
          <w:rFonts w:ascii="Times New Roman" w:hAnsi="Times New Roman" w:cs="Times New Roman"/>
          <w:sz w:val="28"/>
          <w:szCs w:val="28"/>
        </w:rPr>
        <w:t>плановый период 2017 и 2018 годов</w:t>
      </w:r>
    </w:p>
    <w:p w:rsidR="00986231" w:rsidRPr="00ED6D47" w:rsidRDefault="00986231" w:rsidP="006D2D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5D28" w:rsidRPr="00ED6D47" w:rsidRDefault="005C5D28" w:rsidP="006D2D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8EB" w:rsidRPr="00ED6D47" w:rsidRDefault="00CC7137" w:rsidP="006D2D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t>Рекомендации по заполнению главными распорядителями сре</w:t>
      </w:r>
      <w:r w:rsidR="00AE6E7A" w:rsidRPr="00ED6D47">
        <w:rPr>
          <w:rFonts w:ascii="Times New Roman" w:hAnsi="Times New Roman" w:cs="Times New Roman"/>
          <w:b/>
          <w:sz w:val="28"/>
          <w:szCs w:val="28"/>
        </w:rPr>
        <w:t>дств федерального бюджета обо</w:t>
      </w:r>
      <w:r w:rsidR="0005693B" w:rsidRPr="00ED6D47">
        <w:rPr>
          <w:rFonts w:ascii="Times New Roman" w:hAnsi="Times New Roman" w:cs="Times New Roman"/>
          <w:b/>
          <w:sz w:val="28"/>
          <w:szCs w:val="28"/>
        </w:rPr>
        <w:t>снований</w:t>
      </w:r>
      <w:r w:rsidR="000939D7" w:rsidRPr="00ED6D47">
        <w:rPr>
          <w:rFonts w:ascii="Times New Roman" w:hAnsi="Times New Roman" w:cs="Times New Roman"/>
          <w:b/>
          <w:sz w:val="28"/>
          <w:szCs w:val="28"/>
        </w:rPr>
        <w:t xml:space="preserve"> бюджетных ассигнований</w:t>
      </w:r>
      <w:r w:rsidR="000939D7" w:rsidRPr="00ED6D47">
        <w:rPr>
          <w:rFonts w:ascii="Times New Roman" w:hAnsi="Times New Roman" w:cs="Times New Roman"/>
          <w:b/>
          <w:sz w:val="28"/>
          <w:szCs w:val="28"/>
        </w:rPr>
        <w:br/>
      </w:r>
      <w:r w:rsidR="00AE6E7A" w:rsidRPr="00ED6D47">
        <w:rPr>
          <w:rFonts w:ascii="Times New Roman" w:hAnsi="Times New Roman" w:cs="Times New Roman"/>
          <w:b/>
          <w:sz w:val="28"/>
          <w:szCs w:val="28"/>
        </w:rPr>
        <w:t>на реализацию компл</w:t>
      </w:r>
      <w:r w:rsidR="000939D7" w:rsidRPr="00ED6D47">
        <w:rPr>
          <w:rFonts w:ascii="Times New Roman" w:hAnsi="Times New Roman" w:cs="Times New Roman"/>
          <w:b/>
          <w:sz w:val="28"/>
          <w:szCs w:val="28"/>
        </w:rPr>
        <w:t>ексного инвестиционного проекта</w:t>
      </w:r>
      <w:r w:rsidR="000939D7" w:rsidRPr="00ED6D47">
        <w:rPr>
          <w:rFonts w:ascii="Times New Roman" w:hAnsi="Times New Roman" w:cs="Times New Roman"/>
          <w:b/>
          <w:sz w:val="28"/>
          <w:szCs w:val="28"/>
        </w:rPr>
        <w:br/>
      </w:r>
      <w:r w:rsidR="00AE6E7A" w:rsidRPr="00ED6D47">
        <w:rPr>
          <w:rFonts w:ascii="Times New Roman" w:hAnsi="Times New Roman" w:cs="Times New Roman"/>
          <w:b/>
          <w:sz w:val="28"/>
          <w:szCs w:val="28"/>
        </w:rPr>
        <w:t>(п</w:t>
      </w:r>
      <w:r w:rsidRPr="00ED6D47">
        <w:rPr>
          <w:rFonts w:ascii="Times New Roman" w:hAnsi="Times New Roman" w:cs="Times New Roman"/>
          <w:b/>
          <w:sz w:val="28"/>
          <w:szCs w:val="28"/>
        </w:rPr>
        <w:t>аспорт комплексного инвестиционного проекта</w:t>
      </w:r>
      <w:r w:rsidR="00AE6E7A" w:rsidRPr="00ED6D47">
        <w:rPr>
          <w:rFonts w:ascii="Times New Roman" w:hAnsi="Times New Roman" w:cs="Times New Roman"/>
          <w:b/>
          <w:sz w:val="28"/>
          <w:szCs w:val="28"/>
        </w:rPr>
        <w:t>)</w:t>
      </w:r>
    </w:p>
    <w:p w:rsidR="00AE6E7A" w:rsidRPr="00ED6D47" w:rsidRDefault="00AE6E7A" w:rsidP="006D2D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6E7A" w:rsidRPr="00ED6D47" w:rsidRDefault="000939D7" w:rsidP="006D2DDD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 xml:space="preserve">I. </w:t>
      </w:r>
      <w:r w:rsidRPr="00ED6D4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E13DA" w:rsidRPr="00ED6D47" w:rsidRDefault="000939D7" w:rsidP="00BE13DA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Под комплексным инвестиционным проектом </w:t>
      </w:r>
      <w:r w:rsidR="007E5574" w:rsidRPr="00ED6D47">
        <w:rPr>
          <w:rFonts w:ascii="Times New Roman" w:hAnsi="Times New Roman" w:cs="Times New Roman"/>
          <w:sz w:val="28"/>
          <w:szCs w:val="28"/>
        </w:rPr>
        <w:t xml:space="preserve">(далее – КИПР) </w:t>
      </w:r>
      <w:r w:rsidRPr="00ED6D47">
        <w:rPr>
          <w:rFonts w:ascii="Times New Roman" w:hAnsi="Times New Roman" w:cs="Times New Roman"/>
          <w:sz w:val="28"/>
          <w:szCs w:val="28"/>
        </w:rPr>
        <w:t xml:space="preserve">подразумевается комплекс взаимосвязанных инвестиционных проектов, включая проекты по созданию новых либо модернизации существующих предприятий различных форм собственности, а также проекты по созданию необходимой для них промышленной, инновационной или иной инфраструктуры, на строительство объектов которой главным распорядителем средств </w:t>
      </w:r>
      <w:r w:rsidR="00E6007A" w:rsidRPr="00ED6D47">
        <w:rPr>
          <w:rFonts w:ascii="Times New Roman" w:hAnsi="Times New Roman" w:cs="Times New Roman"/>
          <w:sz w:val="28"/>
          <w:szCs w:val="28"/>
        </w:rPr>
        <w:t xml:space="preserve">федерального бюджета </w:t>
      </w:r>
      <w:r w:rsidRPr="00ED6D47">
        <w:rPr>
          <w:rFonts w:ascii="Times New Roman" w:hAnsi="Times New Roman" w:cs="Times New Roman"/>
          <w:sz w:val="28"/>
          <w:szCs w:val="28"/>
        </w:rPr>
        <w:t>в очередном финансовом году и плановом периоде планируется предусмотреть бюджетны</w:t>
      </w:r>
      <w:r w:rsidR="004075AA" w:rsidRPr="00ED6D47">
        <w:rPr>
          <w:rFonts w:ascii="Times New Roman" w:hAnsi="Times New Roman" w:cs="Times New Roman"/>
          <w:sz w:val="28"/>
          <w:szCs w:val="28"/>
        </w:rPr>
        <w:t>е</w:t>
      </w:r>
      <w:r w:rsidRPr="00ED6D47">
        <w:rPr>
          <w:rFonts w:ascii="Times New Roman" w:hAnsi="Times New Roman" w:cs="Times New Roman"/>
          <w:sz w:val="28"/>
          <w:szCs w:val="28"/>
        </w:rPr>
        <w:t xml:space="preserve"> ассигнования</w:t>
      </w:r>
      <w:r w:rsidR="00E6007A" w:rsidRPr="00ED6D47">
        <w:rPr>
          <w:rFonts w:ascii="Times New Roman" w:hAnsi="Times New Roman" w:cs="Times New Roman"/>
          <w:sz w:val="28"/>
          <w:szCs w:val="28"/>
        </w:rPr>
        <w:t xml:space="preserve"> федерального бюджета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075AA" w:rsidRPr="00ED6D47" w:rsidRDefault="004075AA" w:rsidP="006D2DDD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>Паспорт КИПР заполняется главным распорядителем средств федерального бюджета при подготовке распределения бюджетных ассигнований федерального бюджета по</w:t>
      </w:r>
      <w:r w:rsidR="000D7EED" w:rsidRPr="00ED6D47">
        <w:rPr>
          <w:rFonts w:ascii="Times New Roman" w:hAnsi="Times New Roman" w:cs="Times New Roman"/>
          <w:sz w:val="28"/>
          <w:szCs w:val="28"/>
        </w:rPr>
        <w:t xml:space="preserve"> мероприятиям государственных программ Российской Федерации в целях финансового обеспечения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0D7EED" w:rsidRPr="00ED6D47">
        <w:rPr>
          <w:rFonts w:ascii="Times New Roman" w:hAnsi="Times New Roman" w:cs="Times New Roman"/>
          <w:sz w:val="28"/>
          <w:szCs w:val="28"/>
        </w:rPr>
        <w:t>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создания технопарков (в том числе технопарков в сфере высоких технологий и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 промышленных технопарков), индустриальных парков, особых экономических зон, территорий опережающего социально-экономического развития, инновационных территориальных кластеров</w:t>
      </w:r>
      <w:r w:rsidR="0048459F" w:rsidRPr="00ED6D47">
        <w:rPr>
          <w:rFonts w:ascii="Times New Roman" w:hAnsi="Times New Roman" w:cs="Times New Roman"/>
          <w:sz w:val="28"/>
          <w:szCs w:val="28"/>
        </w:rPr>
        <w:t xml:space="preserve"> и ины</w:t>
      </w:r>
      <w:r w:rsidR="00BF507F" w:rsidRPr="00ED6D47">
        <w:rPr>
          <w:rFonts w:ascii="Times New Roman" w:hAnsi="Times New Roman" w:cs="Times New Roman"/>
          <w:sz w:val="28"/>
          <w:szCs w:val="28"/>
        </w:rPr>
        <w:t>м</w:t>
      </w:r>
      <w:r w:rsidR="0048459F" w:rsidRPr="00ED6D47">
        <w:rPr>
          <w:rFonts w:ascii="Times New Roman" w:hAnsi="Times New Roman" w:cs="Times New Roman"/>
          <w:sz w:val="28"/>
          <w:szCs w:val="28"/>
        </w:rPr>
        <w:t xml:space="preserve"> инфраструктурны</w:t>
      </w:r>
      <w:r w:rsidR="00BF507F" w:rsidRPr="00ED6D47">
        <w:rPr>
          <w:rFonts w:ascii="Times New Roman" w:hAnsi="Times New Roman" w:cs="Times New Roman"/>
          <w:sz w:val="28"/>
          <w:szCs w:val="28"/>
        </w:rPr>
        <w:t>м проектам</w:t>
      </w:r>
      <w:r w:rsidR="0048459F" w:rsidRPr="00ED6D47">
        <w:rPr>
          <w:rFonts w:ascii="Times New Roman" w:hAnsi="Times New Roman" w:cs="Times New Roman"/>
          <w:sz w:val="28"/>
          <w:szCs w:val="28"/>
        </w:rPr>
        <w:t>.</w:t>
      </w:r>
    </w:p>
    <w:p w:rsidR="00E6007A" w:rsidRPr="00ED6D47" w:rsidRDefault="000939D7" w:rsidP="006D2DDD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7E5574" w:rsidRPr="00ED6D47">
        <w:rPr>
          <w:rFonts w:ascii="Times New Roman" w:hAnsi="Times New Roman" w:cs="Times New Roman"/>
          <w:sz w:val="28"/>
          <w:szCs w:val="28"/>
        </w:rPr>
        <w:t>КИПР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1901B6" w:rsidRPr="00ED6D47">
        <w:rPr>
          <w:rFonts w:ascii="Times New Roman" w:hAnsi="Times New Roman" w:cs="Times New Roman"/>
          <w:sz w:val="28"/>
          <w:szCs w:val="28"/>
        </w:rPr>
        <w:t xml:space="preserve">– </w:t>
      </w:r>
      <w:r w:rsidR="00E828B6" w:rsidRPr="00ED6D47">
        <w:rPr>
          <w:rFonts w:ascii="Times New Roman" w:hAnsi="Times New Roman" w:cs="Times New Roman"/>
          <w:sz w:val="28"/>
          <w:szCs w:val="28"/>
        </w:rPr>
        <w:t xml:space="preserve">форма обоснований бюджетных ассигнований </w:t>
      </w:r>
      <w:r w:rsidR="00090309" w:rsidRPr="00ED6D47">
        <w:rPr>
          <w:rFonts w:ascii="Times New Roman" w:hAnsi="Times New Roman" w:cs="Times New Roman"/>
          <w:sz w:val="28"/>
          <w:szCs w:val="28"/>
        </w:rPr>
        <w:t xml:space="preserve">федерального бюджета </w:t>
      </w:r>
      <w:r w:rsidR="00E828B6" w:rsidRPr="00ED6D47">
        <w:rPr>
          <w:rFonts w:ascii="Times New Roman" w:hAnsi="Times New Roman" w:cs="Times New Roman"/>
          <w:sz w:val="28"/>
          <w:szCs w:val="28"/>
        </w:rPr>
        <w:t>на реализацию КИПР</w:t>
      </w:r>
      <w:r w:rsidR="001901B6" w:rsidRPr="00ED6D47">
        <w:rPr>
          <w:rFonts w:ascii="Times New Roman" w:hAnsi="Times New Roman" w:cs="Times New Roman"/>
          <w:sz w:val="28"/>
          <w:szCs w:val="28"/>
        </w:rPr>
        <w:t xml:space="preserve">, </w:t>
      </w:r>
      <w:r w:rsidR="00E6007A" w:rsidRPr="00ED6D47">
        <w:rPr>
          <w:rFonts w:ascii="Times New Roman" w:hAnsi="Times New Roman" w:cs="Times New Roman"/>
          <w:sz w:val="28"/>
          <w:szCs w:val="28"/>
        </w:rPr>
        <w:t>котор</w:t>
      </w:r>
      <w:r w:rsidR="00E828B6" w:rsidRPr="00ED6D47">
        <w:rPr>
          <w:rFonts w:ascii="Times New Roman" w:hAnsi="Times New Roman" w:cs="Times New Roman"/>
          <w:sz w:val="28"/>
          <w:szCs w:val="28"/>
        </w:rPr>
        <w:t>ая</w:t>
      </w:r>
      <w:r w:rsidR="00E6007A" w:rsidRPr="00ED6D47">
        <w:rPr>
          <w:rFonts w:ascii="Times New Roman" w:hAnsi="Times New Roman" w:cs="Times New Roman"/>
          <w:sz w:val="28"/>
          <w:szCs w:val="28"/>
        </w:rPr>
        <w:t xml:space="preserve"> содержит:</w:t>
      </w:r>
    </w:p>
    <w:p w:rsidR="001901B6" w:rsidRPr="00ED6D47" w:rsidRDefault="00E6007A" w:rsidP="00E6007A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1901B6" w:rsidRPr="00ED6D47">
        <w:rPr>
          <w:rFonts w:ascii="Times New Roman" w:hAnsi="Times New Roman" w:cs="Times New Roman"/>
          <w:sz w:val="28"/>
          <w:szCs w:val="28"/>
        </w:rPr>
        <w:t>о ключевых финансово-экономических показателях</w:t>
      </w:r>
      <w:r w:rsidRPr="00ED6D47">
        <w:rPr>
          <w:rFonts w:ascii="Times New Roman" w:hAnsi="Times New Roman" w:cs="Times New Roman"/>
          <w:sz w:val="28"/>
          <w:szCs w:val="28"/>
        </w:rPr>
        <w:br/>
      </w:r>
      <w:r w:rsidR="001901B6" w:rsidRPr="00ED6D47">
        <w:rPr>
          <w:rFonts w:ascii="Times New Roman" w:hAnsi="Times New Roman" w:cs="Times New Roman"/>
          <w:sz w:val="28"/>
          <w:szCs w:val="28"/>
        </w:rPr>
        <w:t xml:space="preserve">и сроках реализации КИПР с указанием субъекта Российской Федерации, на </w:t>
      </w:r>
      <w:r w:rsidR="001901B6" w:rsidRPr="00ED6D47">
        <w:rPr>
          <w:rFonts w:ascii="Times New Roman" w:hAnsi="Times New Roman" w:cs="Times New Roman"/>
          <w:sz w:val="28"/>
          <w:szCs w:val="28"/>
        </w:rPr>
        <w:lastRenderedPageBreak/>
        <w:t>территории которого реализуется КИПР, участников и объектов инфраструктуры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1901B6" w:rsidRPr="00ED6D47" w:rsidRDefault="000939D7" w:rsidP="001901B6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структуру расходов </w:t>
      </w:r>
      <w:r w:rsidR="00E6007A" w:rsidRPr="00ED6D47">
        <w:rPr>
          <w:rFonts w:ascii="Times New Roman" w:hAnsi="Times New Roman" w:cs="Times New Roman"/>
          <w:sz w:val="28"/>
          <w:szCs w:val="28"/>
        </w:rPr>
        <w:t>бюджетной системы Российской Федерации,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иных источников </w:t>
      </w:r>
      <w:r w:rsidR="007E5574" w:rsidRPr="00ED6D47">
        <w:rPr>
          <w:rFonts w:ascii="Times New Roman" w:hAnsi="Times New Roman" w:cs="Times New Roman"/>
          <w:sz w:val="28"/>
          <w:szCs w:val="28"/>
        </w:rPr>
        <w:t>финансирования, предусмотренных на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7E5574" w:rsidRPr="00ED6D47">
        <w:rPr>
          <w:rFonts w:ascii="Times New Roman" w:hAnsi="Times New Roman" w:cs="Times New Roman"/>
          <w:sz w:val="28"/>
          <w:szCs w:val="28"/>
        </w:rPr>
        <w:t>ю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7E5574" w:rsidRPr="00ED6D47">
        <w:rPr>
          <w:rFonts w:ascii="Times New Roman" w:hAnsi="Times New Roman" w:cs="Times New Roman"/>
          <w:sz w:val="28"/>
          <w:szCs w:val="28"/>
        </w:rPr>
        <w:t>КИПР</w:t>
      </w:r>
      <w:r w:rsidR="001901B6" w:rsidRPr="00ED6D47">
        <w:rPr>
          <w:rFonts w:ascii="Times New Roman" w:hAnsi="Times New Roman" w:cs="Times New Roman"/>
          <w:sz w:val="28"/>
          <w:szCs w:val="28"/>
        </w:rPr>
        <w:t>;</w:t>
      </w:r>
    </w:p>
    <w:p w:rsidR="001901B6" w:rsidRPr="00ED6D47" w:rsidRDefault="005643F2" w:rsidP="001901B6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характеристики создаваемых в рамках КИПР объектов инфраструктуры</w:t>
      </w:r>
      <w:r w:rsidR="001901B6" w:rsidRPr="00ED6D47">
        <w:rPr>
          <w:rFonts w:ascii="Times New Roman" w:hAnsi="Times New Roman" w:cs="Times New Roman"/>
          <w:sz w:val="28"/>
          <w:szCs w:val="28"/>
        </w:rPr>
        <w:t>;</w:t>
      </w:r>
    </w:p>
    <w:p w:rsidR="000939D7" w:rsidRPr="00ED6D47" w:rsidRDefault="00341FF0" w:rsidP="001901B6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структуру потребностей участников КИПР</w:t>
      </w:r>
      <w:r w:rsidR="001901B6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>в инфраструктурном обеспечении</w:t>
      </w:r>
      <w:r w:rsidR="005643F2" w:rsidRPr="00ED6D47">
        <w:rPr>
          <w:rFonts w:ascii="Times New Roman" w:hAnsi="Times New Roman" w:cs="Times New Roman"/>
          <w:sz w:val="28"/>
          <w:szCs w:val="28"/>
        </w:rPr>
        <w:t>.</w:t>
      </w:r>
    </w:p>
    <w:p w:rsidR="00090309" w:rsidRPr="00ED6D47" w:rsidRDefault="00A032F8" w:rsidP="00090309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>Заглавн</w:t>
      </w:r>
      <w:r w:rsidR="00165A8F">
        <w:rPr>
          <w:rFonts w:ascii="Times New Roman" w:hAnsi="Times New Roman" w:cs="Times New Roman"/>
          <w:sz w:val="28"/>
          <w:szCs w:val="28"/>
        </w:rPr>
        <w:t>ая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часть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следующие</w:t>
      </w:r>
      <w:r w:rsidR="00090309" w:rsidRPr="00ED6D47">
        <w:rPr>
          <w:rFonts w:ascii="Times New Roman" w:hAnsi="Times New Roman" w:cs="Times New Roman"/>
          <w:sz w:val="28"/>
          <w:szCs w:val="28"/>
        </w:rPr>
        <w:t xml:space="preserve"> строк</w:t>
      </w:r>
      <w:r w:rsidRPr="00ED6D47">
        <w:rPr>
          <w:rFonts w:ascii="Times New Roman" w:hAnsi="Times New Roman" w:cs="Times New Roman"/>
          <w:sz w:val="28"/>
          <w:szCs w:val="28"/>
        </w:rPr>
        <w:t>и, заполнение которых осуществляется вручную</w:t>
      </w:r>
      <w:r w:rsidR="00090309" w:rsidRPr="00ED6D47">
        <w:rPr>
          <w:rFonts w:ascii="Times New Roman" w:hAnsi="Times New Roman" w:cs="Times New Roman"/>
          <w:sz w:val="28"/>
          <w:szCs w:val="28"/>
        </w:rPr>
        <w:t>:</w:t>
      </w:r>
    </w:p>
    <w:p w:rsidR="00090309" w:rsidRPr="00ED6D47" w:rsidRDefault="00090309" w:rsidP="000903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наименование главн</w:t>
      </w:r>
      <w:r w:rsidR="00A032F8" w:rsidRPr="00ED6D47">
        <w:rPr>
          <w:rFonts w:ascii="Times New Roman" w:hAnsi="Times New Roman" w:cs="Times New Roman"/>
          <w:sz w:val="28"/>
          <w:szCs w:val="28"/>
        </w:rPr>
        <w:t>ого</w:t>
      </w:r>
      <w:r w:rsidRPr="00ED6D47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A032F8" w:rsidRPr="00ED6D47">
        <w:rPr>
          <w:rFonts w:ascii="Times New Roman" w:hAnsi="Times New Roman" w:cs="Times New Roman"/>
          <w:sz w:val="28"/>
          <w:szCs w:val="28"/>
        </w:rPr>
        <w:t>я средств федерального бюджета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090309" w:rsidRPr="00ED6D47" w:rsidRDefault="00090309" w:rsidP="000903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полное наименование КИПР (соответствующее наименованию, используемому в государственной программе Российской Федерации, либо решению федерального органа исполнительной власти об участии в реализации КИПР);</w:t>
      </w:r>
    </w:p>
    <w:p w:rsidR="00090309" w:rsidRPr="00ED6D47" w:rsidRDefault="00090309" w:rsidP="000903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наименование субъекта, в котором реализуется КИПР;</w:t>
      </w:r>
    </w:p>
    <w:p w:rsidR="00090309" w:rsidRPr="00ED6D47" w:rsidRDefault="00090309" w:rsidP="000903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наименование и форма собственности управляющей компании КИПР</w:t>
      </w:r>
      <w:r w:rsidRPr="00ED6D47">
        <w:rPr>
          <w:rFonts w:ascii="Times New Roman" w:hAnsi="Times New Roman" w:cs="Times New Roman"/>
          <w:sz w:val="28"/>
          <w:szCs w:val="28"/>
        </w:rPr>
        <w:br/>
        <w:t>(в случае наличия нескольких управляющих компаний КИПР – указываются все управляющие компании КИПР);</w:t>
      </w:r>
    </w:p>
    <w:p w:rsidR="00090309" w:rsidRPr="00ED6D47" w:rsidRDefault="00090309" w:rsidP="000903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цель реализации КИПР (соответствующая целям и задачам государственной программы Российской Федерации);</w:t>
      </w:r>
    </w:p>
    <w:p w:rsidR="00090309" w:rsidRPr="00ED6D47" w:rsidRDefault="00090309" w:rsidP="000903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вид документа (код 01 – основной документ; код 02, 03 и т.д. – изменения к документу);</w:t>
      </w:r>
    </w:p>
    <w:p w:rsidR="00090309" w:rsidRPr="00ED6D47" w:rsidRDefault="00090309" w:rsidP="00A032F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площадь территории КИПР в 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 (совокупная площадь всех земельных участков либо пятен застройки в соответствии с утвержденной градостроительной документаци</w:t>
      </w:r>
      <w:r w:rsidR="00A032F8" w:rsidRPr="00ED6D47">
        <w:rPr>
          <w:rFonts w:ascii="Times New Roman" w:hAnsi="Times New Roman" w:cs="Times New Roman"/>
          <w:sz w:val="28"/>
          <w:szCs w:val="28"/>
        </w:rPr>
        <w:t>ей</w:t>
      </w:r>
      <w:r w:rsidRPr="00ED6D47">
        <w:rPr>
          <w:rFonts w:ascii="Times New Roman" w:hAnsi="Times New Roman" w:cs="Times New Roman"/>
          <w:sz w:val="28"/>
          <w:szCs w:val="28"/>
        </w:rPr>
        <w:t>, предназначенных для размещения объектов участников КИПР);</w:t>
      </w:r>
    </w:p>
    <w:p w:rsidR="00090309" w:rsidRPr="00ED6D47" w:rsidRDefault="00090309" w:rsidP="000903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год начала реализации КИПР (дата начала финансирования проектирования инфраструктуры КИПР).</w:t>
      </w:r>
    </w:p>
    <w:p w:rsidR="00134B47" w:rsidRPr="00FF3096" w:rsidRDefault="00134B47" w:rsidP="006D2DDD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Паспорт КИПР заполняется на срок не менее чем 10 лет 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с даты начала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 реализации КИПР</w:t>
      </w:r>
      <w:r w:rsidR="00341FF0" w:rsidRPr="00ED6D47">
        <w:rPr>
          <w:rFonts w:ascii="Times New Roman" w:hAnsi="Times New Roman" w:cs="Times New Roman"/>
          <w:sz w:val="28"/>
          <w:szCs w:val="28"/>
        </w:rPr>
        <w:t>. П</w:t>
      </w:r>
      <w:r w:rsidRPr="00ED6D47">
        <w:rPr>
          <w:rFonts w:ascii="Times New Roman" w:hAnsi="Times New Roman" w:cs="Times New Roman"/>
          <w:sz w:val="28"/>
          <w:szCs w:val="28"/>
        </w:rPr>
        <w:t xml:space="preserve">ри этом </w:t>
      </w:r>
      <w:r w:rsidR="00341FF0" w:rsidRPr="00ED6D47">
        <w:rPr>
          <w:rFonts w:ascii="Times New Roman" w:hAnsi="Times New Roman" w:cs="Times New Roman"/>
          <w:sz w:val="28"/>
          <w:szCs w:val="28"/>
        </w:rPr>
        <w:t>подлежат обязательному заполнению показатели КИПР за текущий финансовый год, очередной финансовый год и плановый период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FF3096" w:rsidRPr="00C567E0" w:rsidRDefault="00FF3096" w:rsidP="00FF309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КИПР заполняется ежегодно при формировании обоснований федерального бюджета на очередной финансовый год и плановый период.</w:t>
      </w:r>
      <w:r w:rsidR="00694144">
        <w:rPr>
          <w:rFonts w:ascii="Times New Roman" w:hAnsi="Times New Roman" w:cs="Times New Roman"/>
          <w:sz w:val="28"/>
          <w:szCs w:val="28"/>
        </w:rPr>
        <w:t xml:space="preserve"> Дополнительно паспорт КИПР может уточняться в </w:t>
      </w:r>
      <w:r w:rsidR="008F4499">
        <w:rPr>
          <w:rFonts w:ascii="Times New Roman" w:hAnsi="Times New Roman" w:cs="Times New Roman"/>
          <w:sz w:val="28"/>
          <w:szCs w:val="28"/>
        </w:rPr>
        <w:t>случае принятия Правительством Российской Федерации решения об изменении ключевых показателей эффективности КИПР</w:t>
      </w:r>
      <w:r w:rsidR="00694144">
        <w:rPr>
          <w:rFonts w:ascii="Times New Roman" w:hAnsi="Times New Roman" w:cs="Times New Roman"/>
          <w:sz w:val="28"/>
          <w:szCs w:val="28"/>
        </w:rPr>
        <w:t>.</w:t>
      </w:r>
    </w:p>
    <w:p w:rsidR="008B3A97" w:rsidRDefault="00134B47" w:rsidP="006D2DDD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Показатели паспорта КИПР заполняются по годам реализации КИПР</w:t>
      </w:r>
      <w:r w:rsidR="009D68F3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090309" w:rsidRPr="00ED6D47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F20445">
        <w:rPr>
          <w:rFonts w:ascii="Times New Roman" w:hAnsi="Times New Roman" w:cs="Times New Roman"/>
          <w:sz w:val="28"/>
          <w:szCs w:val="28"/>
        </w:rPr>
        <w:t xml:space="preserve">строк 012 и 022 раздела 1, </w:t>
      </w:r>
      <w:r w:rsidR="00090309" w:rsidRPr="00ED6D47">
        <w:rPr>
          <w:rFonts w:ascii="Times New Roman" w:hAnsi="Times New Roman" w:cs="Times New Roman"/>
          <w:sz w:val="28"/>
          <w:szCs w:val="28"/>
        </w:rPr>
        <w:t>строки 320 раздела 3 паспорта КИПР</w:t>
      </w:r>
      <w:r w:rsidR="009D68F3" w:rsidRPr="00ED6D47">
        <w:rPr>
          <w:rFonts w:ascii="Times New Roman" w:hAnsi="Times New Roman" w:cs="Times New Roman"/>
          <w:sz w:val="28"/>
          <w:szCs w:val="28"/>
        </w:rPr>
        <w:t>.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9D68F3" w:rsidRPr="00ED6D47">
        <w:rPr>
          <w:rFonts w:ascii="Times New Roman" w:hAnsi="Times New Roman" w:cs="Times New Roman"/>
          <w:sz w:val="28"/>
          <w:szCs w:val="28"/>
        </w:rPr>
        <w:t>П</w:t>
      </w:r>
      <w:r w:rsidRPr="00ED6D47">
        <w:rPr>
          <w:rFonts w:ascii="Times New Roman" w:hAnsi="Times New Roman" w:cs="Times New Roman"/>
          <w:sz w:val="28"/>
          <w:szCs w:val="28"/>
        </w:rPr>
        <w:t>ри этом для годов, предшествующих текущему финансовому году, указывается фактическая величина соответствующего показателя, а для текущего финансового года и последующих лет – плановые значения соответствующего показателя.</w:t>
      </w:r>
      <w:r w:rsidR="00090309" w:rsidRPr="00ED6D47">
        <w:rPr>
          <w:rFonts w:ascii="Times New Roman" w:hAnsi="Times New Roman" w:cs="Times New Roman"/>
          <w:sz w:val="28"/>
          <w:szCs w:val="28"/>
        </w:rPr>
        <w:t xml:space="preserve"> Источником информации для подготовки паспорта КИПР является мастер-план КИПР</w:t>
      </w:r>
      <w:r w:rsidR="00B20445">
        <w:rPr>
          <w:rFonts w:ascii="Times New Roman" w:hAnsi="Times New Roman" w:cs="Times New Roman"/>
          <w:sz w:val="28"/>
          <w:szCs w:val="28"/>
        </w:rPr>
        <w:t xml:space="preserve"> </w:t>
      </w:r>
      <w:r w:rsidR="008F4499">
        <w:rPr>
          <w:rFonts w:ascii="Times New Roman" w:hAnsi="Times New Roman" w:cs="Times New Roman"/>
          <w:sz w:val="28"/>
          <w:szCs w:val="28"/>
        </w:rPr>
        <w:t>либо комплекс документов,</w:t>
      </w:r>
      <w:r w:rsidR="006274C5">
        <w:rPr>
          <w:rFonts w:ascii="Times New Roman" w:hAnsi="Times New Roman" w:cs="Times New Roman"/>
          <w:sz w:val="28"/>
          <w:szCs w:val="28"/>
        </w:rPr>
        <w:t xml:space="preserve"> </w:t>
      </w:r>
      <w:r w:rsidR="008B3A97">
        <w:rPr>
          <w:rFonts w:ascii="Times New Roman" w:hAnsi="Times New Roman" w:cs="Times New Roman"/>
          <w:sz w:val="28"/>
          <w:szCs w:val="28"/>
        </w:rPr>
        <w:t>регулирующих технические, технологические и пространственные условия для осуществления инвестиционной деятельности на территории КИПР, включая градостроительную документацию.</w:t>
      </w:r>
    </w:p>
    <w:p w:rsidR="00134B47" w:rsidRPr="00ED6D47" w:rsidRDefault="00134B47" w:rsidP="006D2DDD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Инновационная </w:t>
      </w:r>
      <w:r w:rsidR="00090309" w:rsidRPr="00ED6D47">
        <w:rPr>
          <w:rFonts w:ascii="Times New Roman" w:hAnsi="Times New Roman" w:cs="Times New Roman"/>
          <w:sz w:val="28"/>
          <w:szCs w:val="28"/>
        </w:rPr>
        <w:t xml:space="preserve">деятельность, которая осуществляется в рамках КИПР, </w:t>
      </w:r>
      <w:r w:rsidRPr="00ED6D47">
        <w:rPr>
          <w:rFonts w:ascii="Times New Roman" w:hAnsi="Times New Roman" w:cs="Times New Roman"/>
          <w:sz w:val="28"/>
          <w:szCs w:val="28"/>
        </w:rPr>
        <w:t xml:space="preserve">отражается в паспорте КИПР </w:t>
      </w:r>
      <w:r w:rsidR="00090309" w:rsidRPr="00ED6D47">
        <w:rPr>
          <w:rFonts w:ascii="Times New Roman" w:hAnsi="Times New Roman" w:cs="Times New Roman"/>
          <w:sz w:val="28"/>
          <w:szCs w:val="28"/>
        </w:rPr>
        <w:t>путем включения в перечень создаваемой инфраструктуры объектов технологической инфраструктуры, необходимой участникам КИПР.</w:t>
      </w:r>
    </w:p>
    <w:p w:rsidR="007E5574" w:rsidRPr="00ED6D47" w:rsidRDefault="007E5574" w:rsidP="006D2DDD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Обоснования бюджетных ассигнований на реализацию </w:t>
      </w:r>
      <w:r w:rsidR="004075AA" w:rsidRPr="00ED6D47">
        <w:rPr>
          <w:rFonts w:ascii="Times New Roman" w:hAnsi="Times New Roman" w:cs="Times New Roman"/>
          <w:sz w:val="28"/>
          <w:szCs w:val="28"/>
        </w:rPr>
        <w:t>КИПР</w:t>
      </w:r>
      <w:r w:rsidRPr="00ED6D47">
        <w:rPr>
          <w:rFonts w:ascii="Times New Roman" w:hAnsi="Times New Roman" w:cs="Times New Roman"/>
          <w:sz w:val="28"/>
          <w:szCs w:val="28"/>
        </w:rPr>
        <w:t xml:space="preserve"> формируются и представляются главными распорядителями средств федерального бюджета </w:t>
      </w:r>
      <w:r w:rsidR="00090309" w:rsidRPr="00ED6D47">
        <w:rPr>
          <w:rFonts w:ascii="Times New Roman" w:hAnsi="Times New Roman" w:cs="Times New Roman"/>
          <w:sz w:val="28"/>
          <w:szCs w:val="28"/>
        </w:rPr>
        <w:t xml:space="preserve">и </w:t>
      </w:r>
      <w:r w:rsidR="00940568" w:rsidRPr="00ED6D47">
        <w:rPr>
          <w:rFonts w:ascii="Times New Roman" w:hAnsi="Times New Roman" w:cs="Times New Roman"/>
          <w:sz w:val="28"/>
          <w:szCs w:val="28"/>
        </w:rPr>
        <w:t>путем предоставления в Министерство финансов Российской Федерации электронного документа</w:t>
      </w:r>
      <w:r w:rsidR="0068525E">
        <w:rPr>
          <w:rFonts w:ascii="Times New Roman" w:hAnsi="Times New Roman" w:cs="Times New Roman"/>
          <w:sz w:val="28"/>
          <w:szCs w:val="28"/>
        </w:rPr>
        <w:t xml:space="preserve"> </w:t>
      </w:r>
      <w:r w:rsidR="00E6007A" w:rsidRPr="00ED6D47">
        <w:rPr>
          <w:rFonts w:ascii="Times New Roman" w:hAnsi="Times New Roman" w:cs="Times New Roman"/>
          <w:sz w:val="28"/>
          <w:szCs w:val="28"/>
        </w:rPr>
        <w:t>с расширением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BE13DA" w:rsidRPr="00ED6D47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940568" w:rsidRPr="00ED6D47">
        <w:rPr>
          <w:rFonts w:ascii="Times New Roman" w:hAnsi="Times New Roman" w:cs="Times New Roman"/>
          <w:sz w:val="28"/>
          <w:szCs w:val="28"/>
        </w:rPr>
        <w:t>"</w:t>
      </w:r>
      <w:r w:rsidR="00BE13DA" w:rsidRPr="00ED6D47">
        <w:rPr>
          <w:rFonts w:ascii="Times New Roman" w:hAnsi="Times New Roman" w:cs="Times New Roman"/>
          <w:sz w:val="28"/>
          <w:szCs w:val="28"/>
        </w:rPr>
        <w:t xml:space="preserve"> или </w:t>
      </w:r>
      <w:r w:rsidR="00E6007A" w:rsidRPr="00ED6D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E6007A" w:rsidRPr="00ED6D47">
        <w:rPr>
          <w:rFonts w:ascii="Times New Roman" w:hAnsi="Times New Roman" w:cs="Times New Roman"/>
          <w:sz w:val="28"/>
          <w:szCs w:val="28"/>
          <w:lang w:val="en-US"/>
        </w:rPr>
        <w:t>xlsx</w:t>
      </w:r>
      <w:proofErr w:type="spellEnd"/>
      <w:r w:rsidR="00E6007A" w:rsidRPr="00ED6D47">
        <w:rPr>
          <w:rFonts w:ascii="Times New Roman" w:hAnsi="Times New Roman" w:cs="Times New Roman"/>
          <w:sz w:val="28"/>
          <w:szCs w:val="28"/>
        </w:rPr>
        <w:t xml:space="preserve">" </w:t>
      </w:r>
      <w:r w:rsidR="00BE13DA" w:rsidRPr="00ED6D47">
        <w:rPr>
          <w:rFonts w:ascii="Times New Roman" w:hAnsi="Times New Roman" w:cs="Times New Roman"/>
          <w:sz w:val="28"/>
          <w:szCs w:val="28"/>
        </w:rPr>
        <w:t>(</w:t>
      </w:r>
      <w:r w:rsidR="00940568" w:rsidRPr="00ED6D47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940568" w:rsidRPr="00ED6D47">
        <w:rPr>
          <w:rFonts w:ascii="Times New Roman" w:hAnsi="Times New Roman" w:cs="Times New Roman"/>
          <w:sz w:val="28"/>
          <w:szCs w:val="28"/>
        </w:rPr>
        <w:t>-</w:t>
      </w:r>
      <w:r w:rsidR="00940568" w:rsidRPr="00ED6D47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BE13DA" w:rsidRPr="00ED6D47">
        <w:rPr>
          <w:rFonts w:ascii="Times New Roman" w:hAnsi="Times New Roman" w:cs="Times New Roman"/>
          <w:sz w:val="28"/>
          <w:szCs w:val="28"/>
        </w:rPr>
        <w:t>)</w:t>
      </w:r>
      <w:r w:rsidR="00090309" w:rsidRPr="00ED6D47">
        <w:rPr>
          <w:rFonts w:ascii="Times New Roman" w:hAnsi="Times New Roman" w:cs="Times New Roman"/>
          <w:sz w:val="28"/>
          <w:szCs w:val="28"/>
        </w:rPr>
        <w:t>, содержащего необходимые формулы</w:t>
      </w:r>
      <w:r w:rsidR="0068525E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68525E" w:rsidRPr="00ED6D47">
        <w:rPr>
          <w:rFonts w:ascii="Times New Roman" w:hAnsi="Times New Roman" w:cs="Times New Roman"/>
          <w:sz w:val="28"/>
          <w:szCs w:val="28"/>
        </w:rPr>
        <w:t>путем заполнения электронной формы «Паспорт комплексного инвестиционного проекта»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68525E" w:rsidRPr="00ED6D47">
        <w:rPr>
          <w:rFonts w:ascii="Times New Roman" w:hAnsi="Times New Roman" w:cs="Times New Roman"/>
          <w:sz w:val="28"/>
          <w:szCs w:val="28"/>
        </w:rPr>
        <w:t>в информационной системе Министерства финансов Российской Федерации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231D29" w:rsidRPr="00ED6D47" w:rsidRDefault="007E5574" w:rsidP="006D2DDD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Пасп</w:t>
      </w:r>
      <w:r w:rsidR="004075AA" w:rsidRPr="00ED6D47">
        <w:rPr>
          <w:rFonts w:ascii="Times New Roman" w:hAnsi="Times New Roman" w:cs="Times New Roman"/>
          <w:sz w:val="28"/>
          <w:szCs w:val="28"/>
        </w:rPr>
        <w:t xml:space="preserve">орт КИПР состоит из </w:t>
      </w:r>
      <w:proofErr w:type="gramStart"/>
      <w:r w:rsidR="00090309" w:rsidRPr="00ED6D47">
        <w:rPr>
          <w:rFonts w:ascii="Times New Roman" w:hAnsi="Times New Roman" w:cs="Times New Roman"/>
          <w:sz w:val="28"/>
          <w:szCs w:val="28"/>
        </w:rPr>
        <w:t>заглавной части</w:t>
      </w:r>
      <w:proofErr w:type="gramEnd"/>
      <w:r w:rsidR="00090309" w:rsidRPr="00ED6D47">
        <w:rPr>
          <w:rFonts w:ascii="Times New Roman" w:hAnsi="Times New Roman" w:cs="Times New Roman"/>
          <w:sz w:val="28"/>
          <w:szCs w:val="28"/>
        </w:rPr>
        <w:t xml:space="preserve"> и </w:t>
      </w:r>
      <w:r w:rsidR="004075AA" w:rsidRPr="00ED6D47">
        <w:rPr>
          <w:rFonts w:ascii="Times New Roman" w:hAnsi="Times New Roman" w:cs="Times New Roman"/>
          <w:sz w:val="28"/>
          <w:szCs w:val="28"/>
        </w:rPr>
        <w:t>12 разделов:</w:t>
      </w:r>
    </w:p>
    <w:p w:rsidR="00231D29" w:rsidRPr="00ED6D47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раздел 1 «Сводные показатели комплексного инвестиционного проекта» (далее – раздел 1);</w:t>
      </w:r>
    </w:p>
    <w:p w:rsidR="00231D29" w:rsidRPr="00ED6D47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раздел 2 «Якорные участники комплексного инвестиционного проекта» (далее – раздел 2);</w:t>
      </w:r>
    </w:p>
    <w:p w:rsidR="00231D29" w:rsidRPr="00ED6D47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раздел 3 «Данные о типовых участниках комплексного инвестиционного проекта» (далее – раздел 3);</w:t>
      </w:r>
    </w:p>
    <w:p w:rsidR="00231D29" w:rsidRPr="00ED6D47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раздел 4 «</w:t>
      </w:r>
      <w:r w:rsidR="00D60C18" w:rsidRPr="00ED6D47">
        <w:rPr>
          <w:rFonts w:ascii="Times New Roman" w:hAnsi="Times New Roman" w:cs="Times New Roman"/>
          <w:sz w:val="28"/>
          <w:szCs w:val="28"/>
        </w:rPr>
        <w:t>Коммунальная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инфраструктура комплексного инвестиционного проекта (водоснабжение и водоотведение)» (далее – раздел 4);</w:t>
      </w:r>
    </w:p>
    <w:p w:rsidR="00231D29" w:rsidRPr="00ED6D47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раздел 5 «</w:t>
      </w:r>
      <w:r w:rsidR="00D60C18" w:rsidRPr="00ED6D47">
        <w:rPr>
          <w:rFonts w:ascii="Times New Roman" w:hAnsi="Times New Roman" w:cs="Times New Roman"/>
          <w:sz w:val="28"/>
          <w:szCs w:val="28"/>
        </w:rPr>
        <w:t>Коммунальная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инфраструктура комплексного инвестиционного проекта (теплоснабжение)» (далее – раздел 5);</w:t>
      </w:r>
    </w:p>
    <w:p w:rsidR="00231D29" w:rsidRPr="00ED6D47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раздел 6 «</w:t>
      </w:r>
      <w:r w:rsidR="00D60C18" w:rsidRPr="00ED6D47">
        <w:rPr>
          <w:rFonts w:ascii="Times New Roman" w:hAnsi="Times New Roman" w:cs="Times New Roman"/>
          <w:sz w:val="28"/>
          <w:szCs w:val="28"/>
        </w:rPr>
        <w:t>Коммунальная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инфраструктура комплексного инвестиционного проекта (энергетическая инфраструктура)» (далее – раздел 6);</w:t>
      </w:r>
    </w:p>
    <w:p w:rsidR="00231D29" w:rsidRPr="00ED6D47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раздел 7 «</w:t>
      </w:r>
      <w:r w:rsidR="00D60C18" w:rsidRPr="00ED6D47">
        <w:rPr>
          <w:rFonts w:ascii="Times New Roman" w:hAnsi="Times New Roman" w:cs="Times New Roman"/>
          <w:sz w:val="28"/>
          <w:szCs w:val="28"/>
        </w:rPr>
        <w:t>Коммунальная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инфраструктура комплексного инвестиционного проекта (газоснабжение)» (далее – раздел 7);</w:t>
      </w:r>
    </w:p>
    <w:p w:rsidR="00231D29" w:rsidRPr="00ED6D47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раздел 8 «</w:t>
      </w:r>
      <w:r w:rsidR="00D60C18" w:rsidRPr="00ED6D47">
        <w:rPr>
          <w:rFonts w:ascii="Times New Roman" w:hAnsi="Times New Roman" w:cs="Times New Roman"/>
          <w:sz w:val="28"/>
          <w:szCs w:val="28"/>
        </w:rPr>
        <w:t>Коммунальная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инфраструктура комплексного инвестиционного проекта (обеспечение телекоммуникациями)» (далее – раздел 8);</w:t>
      </w:r>
    </w:p>
    <w:p w:rsidR="00231D29" w:rsidRPr="00ED6D47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раздел 9 «Технологическая и иная инфраструктура комплексного инвестиционного проекта, а также специальны</w:t>
      </w:r>
      <w:r w:rsidR="00D60C18" w:rsidRPr="00ED6D47">
        <w:rPr>
          <w:rFonts w:ascii="Times New Roman" w:hAnsi="Times New Roman" w:cs="Times New Roman"/>
          <w:sz w:val="28"/>
          <w:szCs w:val="28"/>
        </w:rPr>
        <w:t>е</w:t>
      </w:r>
      <w:r w:rsidRPr="00ED6D47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D60C18" w:rsidRPr="00ED6D47">
        <w:rPr>
          <w:rFonts w:ascii="Times New Roman" w:hAnsi="Times New Roman" w:cs="Times New Roman"/>
          <w:sz w:val="28"/>
          <w:szCs w:val="28"/>
        </w:rPr>
        <w:t>ы</w:t>
      </w:r>
      <w:r w:rsidR="00C567E0">
        <w:rPr>
          <w:rFonts w:ascii="Times New Roman" w:hAnsi="Times New Roman" w:cs="Times New Roman"/>
          <w:sz w:val="28"/>
          <w:szCs w:val="28"/>
        </w:rPr>
        <w:t>, предоставляемые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E6007A" w:rsidRPr="00ED6D47">
        <w:rPr>
          <w:rFonts w:ascii="Times New Roman" w:hAnsi="Times New Roman" w:cs="Times New Roman"/>
          <w:sz w:val="28"/>
          <w:szCs w:val="28"/>
        </w:rPr>
        <w:t>в рамках комплексного инвестиционного проекта</w:t>
      </w:r>
      <w:r w:rsidRPr="00ED6D47">
        <w:rPr>
          <w:rFonts w:ascii="Times New Roman" w:hAnsi="Times New Roman" w:cs="Times New Roman"/>
          <w:sz w:val="28"/>
          <w:szCs w:val="28"/>
        </w:rPr>
        <w:t>» (далее – раздел 9);</w:t>
      </w:r>
    </w:p>
    <w:p w:rsidR="00231D29" w:rsidRPr="00ED6D47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раздел 10 «Транспортная инфраструктура комплексного инвестиционного проекта (автотранспортная инфраструктура)» (далее – раздел 10);</w:t>
      </w:r>
    </w:p>
    <w:p w:rsidR="00231D29" w:rsidRPr="00ED6D47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раздел 11 «Транспортная инфраструктура комплексного инвестиционного проекта (железнодорожная инфраструктура)» (далее – раздел 11);</w:t>
      </w:r>
    </w:p>
    <w:p w:rsidR="00231D29" w:rsidRDefault="00231D29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раздел 12 «</w:t>
      </w:r>
      <w:r w:rsidR="00341FF0" w:rsidRPr="00ED6D47">
        <w:rPr>
          <w:rFonts w:ascii="Times New Roman" w:hAnsi="Times New Roman" w:cs="Times New Roman"/>
          <w:sz w:val="28"/>
          <w:szCs w:val="28"/>
        </w:rPr>
        <w:t>У</w:t>
      </w:r>
      <w:r w:rsidRPr="00ED6D47">
        <w:rPr>
          <w:rFonts w:ascii="Times New Roman" w:hAnsi="Times New Roman" w:cs="Times New Roman"/>
          <w:sz w:val="28"/>
          <w:szCs w:val="28"/>
        </w:rPr>
        <w:t>правляюща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</w:t>
      </w:r>
      <w:r w:rsidR="00694144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694144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694144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компания</w:t>
      </w:r>
      <w:r w:rsidR="00694144">
        <w:rPr>
          <w:rFonts w:ascii="Times New Roman" w:hAnsi="Times New Roman" w:cs="Times New Roman"/>
          <w:sz w:val="28"/>
          <w:szCs w:val="28"/>
        </w:rPr>
        <w:t>(и)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комплексного инвестиционного проекта» (далее – раздел 12).</w:t>
      </w:r>
    </w:p>
    <w:p w:rsidR="00FF5C7F" w:rsidRPr="00ED6D47" w:rsidRDefault="00FF5C7F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CD9" w:rsidRPr="00ED6D47" w:rsidRDefault="008C7CD9" w:rsidP="006D2DDD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. Порядок заполнения раздела 1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</w:t>
      </w:r>
      <w:r w:rsidR="00CC5EFB" w:rsidRPr="00ED6D4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CC5EFB" w:rsidRPr="00ED6D47">
        <w:rPr>
          <w:rFonts w:ascii="Times New Roman" w:hAnsi="Times New Roman" w:cs="Times New Roman"/>
          <w:b/>
          <w:sz w:val="28"/>
          <w:szCs w:val="28"/>
        </w:rPr>
        <w:br/>
        <w:t>(сводные показатели КИПР)</w:t>
      </w:r>
    </w:p>
    <w:p w:rsidR="00F70CDD" w:rsidRPr="00ED6D47" w:rsidRDefault="00F70CDD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010-030, 050-102 раздела 1 паспорта КИПР заполняются путем суммирования соответствующих строк разделов 2-12 паспорта К</w:t>
      </w:r>
      <w:r w:rsidR="00DE5875">
        <w:rPr>
          <w:rFonts w:ascii="Times New Roman" w:hAnsi="Times New Roman" w:cs="Times New Roman"/>
          <w:sz w:val="28"/>
          <w:szCs w:val="28"/>
        </w:rPr>
        <w:t>ИПР в соответствии с пунктами 1</w:t>
      </w:r>
      <w:r w:rsidR="00DE5875" w:rsidRPr="00DE5875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-</w:t>
      </w:r>
      <w:r w:rsidR="00C31AEF" w:rsidRPr="00ED6D47">
        <w:rPr>
          <w:rFonts w:ascii="Times New Roman" w:hAnsi="Times New Roman" w:cs="Times New Roman"/>
          <w:sz w:val="28"/>
          <w:szCs w:val="28"/>
        </w:rPr>
        <w:t>2</w:t>
      </w:r>
      <w:r w:rsidR="00DE5875" w:rsidRPr="00DE5875">
        <w:rPr>
          <w:rFonts w:ascii="Times New Roman" w:hAnsi="Times New Roman" w:cs="Times New Roman"/>
          <w:sz w:val="28"/>
          <w:szCs w:val="28"/>
        </w:rPr>
        <w:t>4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настоящих Рекомендаций и содержат сводные показатели паспорта КИПР.</w:t>
      </w:r>
    </w:p>
    <w:p w:rsidR="008C7CD9" w:rsidRPr="00ED6D47" w:rsidRDefault="00F70CDD" w:rsidP="00F70C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040 раздела 1 паспорта КИПР </w:t>
      </w:r>
      <w:r w:rsidR="005E4401" w:rsidRPr="00ED6D47">
        <w:rPr>
          <w:rFonts w:ascii="Times New Roman" w:hAnsi="Times New Roman" w:cs="Times New Roman"/>
          <w:sz w:val="28"/>
          <w:szCs w:val="28"/>
        </w:rPr>
        <w:t xml:space="preserve">содержит данные о площади застройки КИПР </w:t>
      </w:r>
      <w:r w:rsidR="007408D6" w:rsidRPr="00ED6D47">
        <w:rPr>
          <w:rFonts w:ascii="Times New Roman" w:hAnsi="Times New Roman" w:cs="Times New Roman"/>
          <w:sz w:val="28"/>
          <w:szCs w:val="28"/>
        </w:rPr>
        <w:t xml:space="preserve">– </w:t>
      </w:r>
      <w:r w:rsidR="005E4401" w:rsidRPr="00ED6D47">
        <w:rPr>
          <w:rFonts w:ascii="Times New Roman" w:hAnsi="Times New Roman" w:cs="Times New Roman"/>
          <w:sz w:val="28"/>
          <w:szCs w:val="28"/>
        </w:rPr>
        <w:t>совокупн</w:t>
      </w:r>
      <w:r w:rsidR="007408D6" w:rsidRPr="00ED6D47">
        <w:rPr>
          <w:rFonts w:ascii="Times New Roman" w:hAnsi="Times New Roman" w:cs="Times New Roman"/>
          <w:sz w:val="28"/>
          <w:szCs w:val="28"/>
        </w:rPr>
        <w:t xml:space="preserve">ой </w:t>
      </w:r>
      <w:r w:rsidR="005E4401" w:rsidRPr="00ED6D47">
        <w:rPr>
          <w:rFonts w:ascii="Times New Roman" w:hAnsi="Times New Roman" w:cs="Times New Roman"/>
          <w:sz w:val="28"/>
          <w:szCs w:val="28"/>
        </w:rPr>
        <w:t>площад</w:t>
      </w:r>
      <w:r w:rsidR="007408D6" w:rsidRPr="00ED6D47">
        <w:rPr>
          <w:rFonts w:ascii="Times New Roman" w:hAnsi="Times New Roman" w:cs="Times New Roman"/>
          <w:sz w:val="28"/>
          <w:szCs w:val="28"/>
        </w:rPr>
        <w:t>и</w:t>
      </w:r>
      <w:r w:rsidR="005E4401" w:rsidRPr="00ED6D47">
        <w:rPr>
          <w:rFonts w:ascii="Times New Roman" w:hAnsi="Times New Roman" w:cs="Times New Roman"/>
          <w:sz w:val="28"/>
          <w:szCs w:val="28"/>
        </w:rPr>
        <w:t xml:space="preserve"> земельных участков, на котор</w:t>
      </w:r>
      <w:r w:rsidR="007408D6" w:rsidRPr="00ED6D47">
        <w:rPr>
          <w:rFonts w:ascii="Times New Roman" w:hAnsi="Times New Roman" w:cs="Times New Roman"/>
          <w:sz w:val="28"/>
          <w:szCs w:val="28"/>
        </w:rPr>
        <w:t>ые</w:t>
      </w:r>
      <w:r w:rsidR="005E4401" w:rsidRPr="00ED6D47">
        <w:rPr>
          <w:rFonts w:ascii="Times New Roman" w:hAnsi="Times New Roman" w:cs="Times New Roman"/>
          <w:sz w:val="28"/>
          <w:szCs w:val="28"/>
        </w:rPr>
        <w:t xml:space="preserve"> выдано разрешение </w:t>
      </w:r>
      <w:r w:rsidR="007408D6" w:rsidRPr="00ED6D47">
        <w:rPr>
          <w:rFonts w:ascii="Times New Roman" w:hAnsi="Times New Roman" w:cs="Times New Roman"/>
          <w:sz w:val="28"/>
          <w:szCs w:val="28"/>
        </w:rPr>
        <w:t>на строительство, включая земельные участки, на которых размещены объекты, завершенные строительством (</w:t>
      </w:r>
      <w:r w:rsidRPr="00ED6D47">
        <w:rPr>
          <w:rFonts w:ascii="Times New Roman" w:hAnsi="Times New Roman" w:cs="Times New Roman"/>
          <w:sz w:val="28"/>
          <w:szCs w:val="28"/>
        </w:rPr>
        <w:t>заполоняется вручную на основе</w:t>
      </w:r>
      <w:r w:rsidR="00030FF5" w:rsidRPr="00ED6D47">
        <w:rPr>
          <w:rFonts w:ascii="Times New Roman" w:hAnsi="Times New Roman" w:cs="Times New Roman"/>
          <w:sz w:val="28"/>
          <w:szCs w:val="28"/>
        </w:rPr>
        <w:t xml:space="preserve"> планов по ежегодному освоению </w:t>
      </w:r>
      <w:r w:rsidRPr="00ED6D47">
        <w:rPr>
          <w:rFonts w:ascii="Times New Roman" w:hAnsi="Times New Roman" w:cs="Times New Roman"/>
          <w:sz w:val="28"/>
          <w:szCs w:val="28"/>
        </w:rPr>
        <w:t>земельных участков и территорий, предназначенных для размещения объектов участников КИПР</w:t>
      </w:r>
      <w:r w:rsidR="007408D6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7408D6" w:rsidRPr="00ED6D47" w:rsidRDefault="007408D6" w:rsidP="00F70C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045 раздела 1 паспорта КИПР содержит данные о площади объектов капитального строительства КИПР (заполняется вручную </w:t>
      </w:r>
      <w:r w:rsidR="0068525E">
        <w:rPr>
          <w:rFonts w:ascii="Times New Roman" w:hAnsi="Times New Roman" w:cs="Times New Roman"/>
          <w:sz w:val="28"/>
          <w:szCs w:val="28"/>
        </w:rPr>
        <w:t xml:space="preserve">с учетом планируемого строительства и эксплуатации объектов, </w:t>
      </w:r>
      <w:r w:rsidR="00030FF5" w:rsidRPr="00ED6D47">
        <w:rPr>
          <w:rFonts w:ascii="Times New Roman" w:hAnsi="Times New Roman" w:cs="Times New Roman"/>
          <w:sz w:val="28"/>
          <w:szCs w:val="28"/>
        </w:rPr>
        <w:t>завершенных строительством, предназначенных для размещения участников КИПР).</w:t>
      </w:r>
    </w:p>
    <w:p w:rsidR="00341FF0" w:rsidRPr="00ED6D47" w:rsidRDefault="00341FF0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Для расчета сводного показателя (</w:t>
      </w:r>
      <w:r w:rsidRPr="00ED6D4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D6D47">
        <w:rPr>
          <w:rFonts w:ascii="Times New Roman" w:hAnsi="Times New Roman" w:cs="Times New Roman"/>
          <w:sz w:val="28"/>
          <w:szCs w:val="28"/>
        </w:rPr>
        <w:t>) в строках 010-030, 050-102 раздела 1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определенный год реализации КИПР (</w:t>
      </w:r>
      <w:r w:rsidRPr="00ED6D4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D6D47">
        <w:rPr>
          <w:rFonts w:ascii="Times New Roman" w:hAnsi="Times New Roman" w:cs="Times New Roman"/>
          <w:sz w:val="28"/>
          <w:szCs w:val="28"/>
        </w:rPr>
        <w:t xml:space="preserve">) в части типовых участников КИПР с учетом численности </w:t>
      </w:r>
      <w:r w:rsidR="004E5490" w:rsidRPr="00ED6D47">
        <w:rPr>
          <w:rFonts w:ascii="Times New Roman" w:hAnsi="Times New Roman" w:cs="Times New Roman"/>
          <w:sz w:val="28"/>
          <w:szCs w:val="28"/>
        </w:rPr>
        <w:t xml:space="preserve">типовых </w:t>
      </w:r>
      <w:r w:rsidRPr="00ED6D47">
        <w:rPr>
          <w:rFonts w:ascii="Times New Roman" w:hAnsi="Times New Roman" w:cs="Times New Roman"/>
          <w:sz w:val="28"/>
          <w:szCs w:val="28"/>
        </w:rPr>
        <w:t>участников КИП</w:t>
      </w:r>
      <w:r w:rsidR="00907260" w:rsidRPr="00ED6D47">
        <w:rPr>
          <w:rFonts w:ascii="Times New Roman" w:hAnsi="Times New Roman" w:cs="Times New Roman"/>
          <w:sz w:val="28"/>
          <w:szCs w:val="28"/>
        </w:rPr>
        <w:t xml:space="preserve">Р данного </w:t>
      </w:r>
      <w:r w:rsidR="00F70CDD" w:rsidRPr="00ED6D47">
        <w:rPr>
          <w:rFonts w:ascii="Times New Roman" w:hAnsi="Times New Roman" w:cs="Times New Roman"/>
          <w:sz w:val="28"/>
          <w:szCs w:val="28"/>
        </w:rPr>
        <w:t>вида</w:t>
      </w:r>
      <w:r w:rsidR="00907260" w:rsidRPr="00ED6D47">
        <w:rPr>
          <w:rFonts w:ascii="Times New Roman" w:hAnsi="Times New Roman" w:cs="Times New Roman"/>
          <w:sz w:val="28"/>
          <w:szCs w:val="28"/>
        </w:rPr>
        <w:t>, начавших реализацию своих проектов с первого года реализации КИПР и до определенного года реализации КИПР (</w:t>
      </w:r>
      <w:r w:rsidR="00907260" w:rsidRPr="00ED6D4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07260" w:rsidRPr="00ED6D47">
        <w:rPr>
          <w:rFonts w:ascii="Times New Roman" w:hAnsi="Times New Roman" w:cs="Times New Roman"/>
          <w:sz w:val="28"/>
          <w:szCs w:val="28"/>
        </w:rPr>
        <w:t>), используется формул</w:t>
      </w:r>
      <w:r w:rsidR="004E5490" w:rsidRPr="00ED6D47">
        <w:rPr>
          <w:rFonts w:ascii="Times New Roman" w:hAnsi="Times New Roman" w:cs="Times New Roman"/>
          <w:sz w:val="28"/>
          <w:szCs w:val="28"/>
        </w:rPr>
        <w:t>а</w:t>
      </w:r>
      <w:r w:rsidR="00907260" w:rsidRPr="00ED6D47">
        <w:rPr>
          <w:rFonts w:ascii="Times New Roman" w:hAnsi="Times New Roman" w:cs="Times New Roman"/>
          <w:sz w:val="28"/>
          <w:szCs w:val="28"/>
        </w:rPr>
        <w:t>:</w:t>
      </w:r>
    </w:p>
    <w:p w:rsidR="00907260" w:rsidRPr="00ED6D47" w:rsidRDefault="00907260" w:rsidP="006D2DDD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k-i+1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nary>
        </m:oMath>
      </m:oMathPara>
    </w:p>
    <w:p w:rsidR="00907260" w:rsidRPr="00ED6D47" w:rsidRDefault="00907260" w:rsidP="006D2DD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k-i+1</m:t>
            </m:r>
          </m:sub>
        </m:sSub>
      </m:oMath>
      <w:r w:rsidRPr="00ED6D47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типовых участнико</w:t>
      </w:r>
      <w:r w:rsidR="00AA33D5" w:rsidRPr="00ED6D47">
        <w:rPr>
          <w:rFonts w:ascii="Times New Roman" w:eastAsiaTheme="minorEastAsia" w:hAnsi="Times New Roman" w:cs="Times New Roman"/>
          <w:sz w:val="28"/>
          <w:szCs w:val="28"/>
        </w:rPr>
        <w:t>в КИПР, начавших реализацию</w:t>
      </w:r>
      <w:r w:rsidRPr="00ED6D47">
        <w:rPr>
          <w:rFonts w:ascii="Times New Roman" w:eastAsiaTheme="minorEastAsia" w:hAnsi="Times New Roman" w:cs="Times New Roman"/>
          <w:sz w:val="28"/>
          <w:szCs w:val="28"/>
        </w:rPr>
        <w:t xml:space="preserve"> своих проектов в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k-i+1</m:t>
            </m:r>
          </m:e>
        </m:d>
      </m:oMath>
      <w:r w:rsidRPr="00ED6D47">
        <w:rPr>
          <w:rFonts w:ascii="Times New Roman" w:eastAsiaTheme="minorEastAsia" w:hAnsi="Times New Roman" w:cs="Times New Roman"/>
          <w:sz w:val="28"/>
          <w:szCs w:val="28"/>
        </w:rPr>
        <w:t xml:space="preserve"> году, 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</m:oMath>
      <w:r w:rsidRPr="00ED6D47">
        <w:rPr>
          <w:rFonts w:ascii="Times New Roman" w:eastAsiaTheme="minorEastAsia" w:hAnsi="Times New Roman" w:cs="Times New Roman"/>
          <w:sz w:val="28"/>
          <w:szCs w:val="28"/>
        </w:rPr>
        <w:t xml:space="preserve"> – значение показателя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S</m:t>
        </m:r>
      </m:oMath>
      <w:r w:rsidR="00AA33D5" w:rsidRPr="00ED6D47">
        <w:rPr>
          <w:rFonts w:ascii="Times New Roman" w:eastAsiaTheme="minorEastAsia" w:hAnsi="Times New Roman" w:cs="Times New Roman"/>
          <w:sz w:val="28"/>
          <w:szCs w:val="28"/>
        </w:rPr>
        <w:br/>
      </w:r>
      <w:r w:rsidRPr="00ED6D47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proofErr w:type="spellStart"/>
      <w:r w:rsidRPr="00ED6D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proofErr w:type="spellEnd"/>
      <w:r w:rsidRPr="00ED6D47">
        <w:rPr>
          <w:rFonts w:ascii="Times New Roman" w:eastAsiaTheme="minorEastAsia" w:hAnsi="Times New Roman" w:cs="Times New Roman"/>
          <w:sz w:val="28"/>
          <w:szCs w:val="28"/>
        </w:rPr>
        <w:t>-том году после его начала.</w:t>
      </w:r>
    </w:p>
    <w:p w:rsidR="006D2DDD" w:rsidRPr="00ED6D47" w:rsidRDefault="00DC319D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 xml:space="preserve">Строка 010 </w:t>
      </w:r>
      <w:r w:rsidR="00403646" w:rsidRPr="00ED6D4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Pr="00ED6D47"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F950B7" w:rsidRPr="00ED6D47">
        <w:rPr>
          <w:rFonts w:ascii="Times New Roman" w:hAnsi="Times New Roman" w:cs="Times New Roman"/>
          <w:sz w:val="28"/>
          <w:szCs w:val="28"/>
        </w:rPr>
        <w:t xml:space="preserve">сводные </w:t>
      </w:r>
      <w:r w:rsidRPr="00ED6D47">
        <w:rPr>
          <w:rFonts w:ascii="Times New Roman" w:hAnsi="Times New Roman" w:cs="Times New Roman"/>
          <w:sz w:val="28"/>
          <w:szCs w:val="28"/>
        </w:rPr>
        <w:t xml:space="preserve">данные о предоставленной государственной поддержке КИПР за счет средств федерального бюджета и </w:t>
      </w:r>
      <w:r w:rsidR="00204AA6" w:rsidRPr="00ED6D47">
        <w:rPr>
          <w:rFonts w:ascii="Times New Roman" w:hAnsi="Times New Roman" w:cs="Times New Roman"/>
          <w:sz w:val="28"/>
          <w:szCs w:val="28"/>
        </w:rPr>
        <w:t>заполняется путем суммирования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204AA6" w:rsidRPr="00ED6D47">
        <w:rPr>
          <w:rFonts w:ascii="Times New Roman" w:hAnsi="Times New Roman" w:cs="Times New Roman"/>
          <w:sz w:val="28"/>
          <w:szCs w:val="28"/>
        </w:rPr>
        <w:t>:</w:t>
      </w:r>
    </w:p>
    <w:p w:rsidR="00204AA6" w:rsidRPr="00ED6D47" w:rsidRDefault="00204AA6" w:rsidP="00204AA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111 и 121 раздела 2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204AA6" w:rsidRPr="00ED6D47" w:rsidRDefault="00DC319D" w:rsidP="00204AA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101 и 111 раздела 3</w:t>
      </w:r>
      <w:r w:rsidR="00135441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="005477E9" w:rsidRPr="00ED6D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35441" w:rsidRPr="00ED6D47">
        <w:rPr>
          <w:rFonts w:ascii="Times New Roman" w:hAnsi="Times New Roman" w:cs="Times New Roman"/>
          <w:sz w:val="28"/>
          <w:szCs w:val="28"/>
        </w:rPr>
        <w:t xml:space="preserve">правилом расчета по типовым участникам КИПР согласно </w:t>
      </w:r>
      <w:r w:rsidR="005477E9" w:rsidRPr="00ED6D47">
        <w:rPr>
          <w:rFonts w:ascii="Times New Roman" w:hAnsi="Times New Roman" w:cs="Times New Roman"/>
          <w:sz w:val="28"/>
          <w:szCs w:val="28"/>
        </w:rPr>
        <w:t>пункт</w:t>
      </w:r>
      <w:r w:rsidR="00135441" w:rsidRPr="00ED6D47">
        <w:rPr>
          <w:rFonts w:ascii="Times New Roman" w:hAnsi="Times New Roman" w:cs="Times New Roman"/>
          <w:sz w:val="28"/>
          <w:szCs w:val="28"/>
        </w:rPr>
        <w:t>у</w:t>
      </w:r>
      <w:r w:rsidR="005477E9" w:rsidRPr="00ED6D47">
        <w:rPr>
          <w:rFonts w:ascii="Times New Roman" w:hAnsi="Times New Roman" w:cs="Times New Roman"/>
          <w:sz w:val="28"/>
          <w:szCs w:val="28"/>
        </w:rPr>
        <w:t xml:space="preserve"> 1</w:t>
      </w:r>
      <w:r w:rsidR="005D0489">
        <w:rPr>
          <w:rFonts w:ascii="Times New Roman" w:hAnsi="Times New Roman" w:cs="Times New Roman"/>
          <w:sz w:val="28"/>
          <w:szCs w:val="28"/>
        </w:rPr>
        <w:t>1</w:t>
      </w:r>
      <w:r w:rsidR="005477E9" w:rsidRPr="00ED6D47">
        <w:rPr>
          <w:rFonts w:ascii="Times New Roman" w:hAnsi="Times New Roman" w:cs="Times New Roman"/>
          <w:sz w:val="28"/>
          <w:szCs w:val="28"/>
        </w:rPr>
        <w:t xml:space="preserve"> настоящих Рекомендаций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DC319D" w:rsidRPr="00ED6D47" w:rsidRDefault="00DC319D" w:rsidP="00204AA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6 раздела 4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DC319D" w:rsidRPr="00ED6D47" w:rsidRDefault="00DC319D" w:rsidP="00204AA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1.3 раздела 5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DC319D" w:rsidRPr="00ED6D47" w:rsidRDefault="005477E9" w:rsidP="00204AA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2.3 раздела 5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5477E9" w:rsidRPr="00ED6D47" w:rsidRDefault="005477E9" w:rsidP="005477E9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1.3 раздела 6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5477E9" w:rsidRPr="00ED6D47" w:rsidRDefault="005477E9" w:rsidP="005477E9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2.3 раздела 6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5477E9" w:rsidRPr="00ED6D47" w:rsidRDefault="005477E9" w:rsidP="005477E9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3 раздела 7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5477E9" w:rsidRPr="00ED6D47" w:rsidRDefault="005477E9" w:rsidP="005477E9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3 раздела 8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5477E9" w:rsidRPr="00ED6D47" w:rsidRDefault="005477E9" w:rsidP="005477E9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3 раздела 9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5477E9" w:rsidRPr="00ED6D47" w:rsidRDefault="005477E9" w:rsidP="005477E9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2 раздела 10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5477E9" w:rsidRPr="00ED6D47" w:rsidRDefault="005477E9" w:rsidP="00204AA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2 раздела 11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5477E9" w:rsidRPr="00ED6D47" w:rsidRDefault="002F62FF" w:rsidP="00204AA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121 и 13</w:t>
      </w:r>
      <w:r w:rsidR="005477E9" w:rsidRPr="00ED6D47">
        <w:rPr>
          <w:rFonts w:ascii="Times New Roman" w:hAnsi="Times New Roman" w:cs="Times New Roman"/>
          <w:sz w:val="28"/>
          <w:szCs w:val="28"/>
        </w:rPr>
        <w:t xml:space="preserve">1 </w:t>
      </w:r>
      <w:r w:rsidRPr="00ED6D47">
        <w:rPr>
          <w:rFonts w:ascii="Times New Roman" w:hAnsi="Times New Roman" w:cs="Times New Roman"/>
          <w:sz w:val="28"/>
          <w:szCs w:val="28"/>
        </w:rPr>
        <w:t>за вычетом строки 07</w:t>
      </w:r>
      <w:r w:rsidR="00403646" w:rsidRPr="00ED6D47">
        <w:rPr>
          <w:rFonts w:ascii="Times New Roman" w:hAnsi="Times New Roman" w:cs="Times New Roman"/>
          <w:sz w:val="28"/>
          <w:szCs w:val="28"/>
        </w:rPr>
        <w:t xml:space="preserve">1 </w:t>
      </w:r>
      <w:r w:rsidR="005477E9" w:rsidRPr="00ED6D47">
        <w:rPr>
          <w:rFonts w:ascii="Times New Roman" w:hAnsi="Times New Roman" w:cs="Times New Roman"/>
          <w:sz w:val="28"/>
          <w:szCs w:val="28"/>
        </w:rPr>
        <w:t xml:space="preserve">раздела 12 </w:t>
      </w:r>
      <w:r w:rsidR="00403646" w:rsidRPr="00ED6D47">
        <w:rPr>
          <w:rFonts w:ascii="Times New Roman" w:hAnsi="Times New Roman" w:cs="Times New Roman"/>
          <w:sz w:val="28"/>
          <w:szCs w:val="28"/>
        </w:rPr>
        <w:t>паспорта КИПР</w:t>
      </w:r>
      <w:r w:rsidR="005477E9" w:rsidRPr="00ED6D47">
        <w:rPr>
          <w:rFonts w:ascii="Times New Roman" w:hAnsi="Times New Roman" w:cs="Times New Roman"/>
          <w:sz w:val="28"/>
          <w:szCs w:val="28"/>
        </w:rPr>
        <w:t>.</w:t>
      </w:r>
    </w:p>
    <w:p w:rsidR="00030FF5" w:rsidRPr="00ED6D47" w:rsidRDefault="00030FF5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Дополнительно по средствам федерального бюджета, предоставленным на реализацию КИПР, в пояснительной записке к паспорту КИПР требуется указать код бюджетной классификации и наименование целевой статьи расходов.</w:t>
      </w:r>
    </w:p>
    <w:p w:rsidR="00204AA6" w:rsidRPr="00ED6D47" w:rsidRDefault="005477E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011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403646" w:rsidRPr="00ED6D4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9E68EB" w:rsidRPr="00ED6D47">
        <w:rPr>
          <w:rFonts w:ascii="Times New Roman" w:hAnsi="Times New Roman" w:cs="Times New Roman"/>
          <w:sz w:val="28"/>
          <w:szCs w:val="28"/>
        </w:rPr>
        <w:t>паспорта КИПР</w:t>
      </w:r>
      <w:r w:rsidR="00403646" w:rsidRPr="00ED6D47">
        <w:rPr>
          <w:rFonts w:ascii="Times New Roman" w:hAnsi="Times New Roman" w:cs="Times New Roman"/>
          <w:sz w:val="28"/>
          <w:szCs w:val="28"/>
        </w:rPr>
        <w:t xml:space="preserve"> содержит сводные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403646" w:rsidRPr="00ED6D47">
        <w:rPr>
          <w:rFonts w:ascii="Times New Roman" w:hAnsi="Times New Roman" w:cs="Times New Roman"/>
          <w:sz w:val="28"/>
          <w:szCs w:val="28"/>
        </w:rPr>
        <w:t>об объеме инвестиций, направленных на капитальное строительство, модернизацию и (или) реконструкцию объектов инфраструктуры, за счет средств федерального бюджета и заполняется путем суммирования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403646" w:rsidRPr="00ED6D47">
        <w:rPr>
          <w:rFonts w:ascii="Times New Roman" w:hAnsi="Times New Roman" w:cs="Times New Roman"/>
          <w:sz w:val="28"/>
          <w:szCs w:val="28"/>
        </w:rPr>
        <w:t>:</w:t>
      </w:r>
    </w:p>
    <w:p w:rsidR="00403646" w:rsidRPr="00ED6D47" w:rsidRDefault="00403646" w:rsidP="00403646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6 раздела 4 паспорта КИПР;</w:t>
      </w:r>
    </w:p>
    <w:p w:rsidR="00403646" w:rsidRPr="00ED6D47" w:rsidRDefault="00403646" w:rsidP="00403646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1.3 раздела 5 паспорта КИПР;</w:t>
      </w:r>
    </w:p>
    <w:p w:rsidR="00403646" w:rsidRPr="00ED6D47" w:rsidRDefault="00403646" w:rsidP="00403646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2.3 раздела 5 паспорта КИПР;</w:t>
      </w:r>
    </w:p>
    <w:p w:rsidR="00403646" w:rsidRPr="00ED6D47" w:rsidRDefault="00403646" w:rsidP="00403646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1.3 раздела 6 паспорта КИПР;</w:t>
      </w:r>
    </w:p>
    <w:p w:rsidR="00403646" w:rsidRPr="00ED6D47" w:rsidRDefault="00403646" w:rsidP="00403646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2.3 раздела 6 паспорта КИПР;</w:t>
      </w:r>
    </w:p>
    <w:p w:rsidR="00403646" w:rsidRPr="00ED6D47" w:rsidRDefault="00403646" w:rsidP="00403646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3 раздела 7 паспорта КИПР;</w:t>
      </w:r>
    </w:p>
    <w:p w:rsidR="00403646" w:rsidRPr="00ED6D47" w:rsidRDefault="00403646" w:rsidP="00403646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3 раздела 8 паспорта КИПР;</w:t>
      </w:r>
    </w:p>
    <w:p w:rsidR="00403646" w:rsidRPr="00ED6D47" w:rsidRDefault="00403646" w:rsidP="00403646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3 раздела 9 паспорта КИПР;</w:t>
      </w:r>
    </w:p>
    <w:p w:rsidR="00403646" w:rsidRPr="00ED6D47" w:rsidRDefault="00403646" w:rsidP="00403646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2 раздела 10 паспорта КИПР;</w:t>
      </w:r>
    </w:p>
    <w:p w:rsidR="00403646" w:rsidRPr="00ED6D47" w:rsidRDefault="00403646" w:rsidP="00403646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0011 и 0021 подраздела 2 раздела 11 паспорта КИПР.</w:t>
      </w:r>
    </w:p>
    <w:p w:rsidR="005477E9" w:rsidRDefault="005477E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Строка 012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403646" w:rsidRPr="00ED6D4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9E68EB" w:rsidRPr="00ED6D47">
        <w:rPr>
          <w:rFonts w:ascii="Times New Roman" w:hAnsi="Times New Roman" w:cs="Times New Roman"/>
          <w:sz w:val="28"/>
          <w:szCs w:val="28"/>
        </w:rPr>
        <w:t>паспорта КИПР</w:t>
      </w:r>
      <w:r w:rsidR="00403646" w:rsidRPr="00ED6D47">
        <w:rPr>
          <w:rFonts w:ascii="Times New Roman" w:hAnsi="Times New Roman" w:cs="Times New Roman"/>
          <w:sz w:val="28"/>
          <w:szCs w:val="28"/>
        </w:rPr>
        <w:t xml:space="preserve"> содержит данные об объеме неиспользованных средств федерального бюджета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вычитания из значения строки 010 значения строки 011 раздела 1 паспорта КИПР.</w:t>
      </w:r>
    </w:p>
    <w:p w:rsidR="009D5725" w:rsidRPr="009D5725" w:rsidRDefault="009D5725" w:rsidP="009D572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D5725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9D5725">
        <w:rPr>
          <w:rFonts w:ascii="Times New Roman" w:hAnsi="Times New Roman" w:cs="Times New Roman"/>
          <w:sz w:val="28"/>
          <w:szCs w:val="28"/>
        </w:rPr>
        <w:t>, если объем неиспользованных средств федерального бюджета больше 0, в пояснительной записке к паспорту КИПР требуется указать причины наличия неиспользованных средств федерального бюджета.</w:t>
      </w:r>
    </w:p>
    <w:p w:rsidR="005477E9" w:rsidRPr="00ED6D47" w:rsidRDefault="005477E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020</w:t>
      </w:r>
      <w:r w:rsidR="00F950B7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="00F950B7" w:rsidRPr="00ED6D47">
        <w:rPr>
          <w:rFonts w:ascii="Times New Roman" w:hAnsi="Times New Roman" w:cs="Times New Roman"/>
          <w:sz w:val="28"/>
          <w:szCs w:val="28"/>
        </w:rPr>
        <w:t>содержит сводные данные о предоставленной государственной поддержке КИПР за счет средств субъекта Российской Федерации и заполняется путем суммирования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F950B7" w:rsidRPr="00ED6D47">
        <w:rPr>
          <w:rFonts w:ascii="Times New Roman" w:hAnsi="Times New Roman" w:cs="Times New Roman"/>
          <w:sz w:val="28"/>
          <w:szCs w:val="28"/>
        </w:rPr>
        <w:t>: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112 и 122 раздела 2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102 и 112 раздела 3</w:t>
      </w:r>
      <w:r w:rsidR="00135441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="00135441" w:rsidRPr="00ED6D47">
        <w:rPr>
          <w:rFonts w:ascii="Times New Roman" w:hAnsi="Times New Roman" w:cs="Times New Roman"/>
          <w:sz w:val="28"/>
          <w:szCs w:val="28"/>
        </w:rPr>
        <w:t>в соответствии с правилом расчета по типовым участникам КИПР согласно пункту 1</w:t>
      </w:r>
      <w:r w:rsidR="005D0489">
        <w:rPr>
          <w:rFonts w:ascii="Times New Roman" w:hAnsi="Times New Roman" w:cs="Times New Roman"/>
          <w:sz w:val="28"/>
          <w:szCs w:val="28"/>
        </w:rPr>
        <w:t>1</w:t>
      </w:r>
      <w:r w:rsidR="00135441" w:rsidRPr="00ED6D47">
        <w:rPr>
          <w:rFonts w:ascii="Times New Roman" w:hAnsi="Times New Roman" w:cs="Times New Roman"/>
          <w:sz w:val="28"/>
          <w:szCs w:val="28"/>
        </w:rPr>
        <w:t xml:space="preserve"> настоящих Рекомендаций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6 раздела 4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1.3 раздела 5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2.3 раздела 5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1.3 раздела 6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2.3 раздела 6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3 раздела 7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3 раздела 8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3 раздела 9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2 раздела 10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2 раздела 11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F950B7" w:rsidRPr="00ED6D47" w:rsidRDefault="00F950B7" w:rsidP="0040364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1</w:t>
      </w:r>
      <w:r w:rsidR="002F62FF" w:rsidRPr="00ED6D47">
        <w:rPr>
          <w:rFonts w:ascii="Times New Roman" w:hAnsi="Times New Roman" w:cs="Times New Roman"/>
          <w:sz w:val="28"/>
          <w:szCs w:val="28"/>
        </w:rPr>
        <w:t>2</w:t>
      </w:r>
      <w:r w:rsidRPr="00ED6D47">
        <w:rPr>
          <w:rFonts w:ascii="Times New Roman" w:hAnsi="Times New Roman" w:cs="Times New Roman"/>
          <w:sz w:val="28"/>
          <w:szCs w:val="28"/>
        </w:rPr>
        <w:t>2 и 1</w:t>
      </w:r>
      <w:r w:rsidR="002F62FF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2 </w:t>
      </w:r>
      <w:r w:rsidR="00CC092B" w:rsidRPr="00ED6D47">
        <w:rPr>
          <w:rFonts w:ascii="Times New Roman" w:hAnsi="Times New Roman" w:cs="Times New Roman"/>
          <w:sz w:val="28"/>
          <w:szCs w:val="28"/>
        </w:rPr>
        <w:t>за вычетом строки 0</w:t>
      </w:r>
      <w:r w:rsidR="002F62FF" w:rsidRPr="00ED6D47">
        <w:rPr>
          <w:rFonts w:ascii="Times New Roman" w:hAnsi="Times New Roman" w:cs="Times New Roman"/>
          <w:sz w:val="28"/>
          <w:szCs w:val="28"/>
        </w:rPr>
        <w:t>7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2 </w:t>
      </w:r>
      <w:r w:rsidRPr="00ED6D47">
        <w:rPr>
          <w:rFonts w:ascii="Times New Roman" w:hAnsi="Times New Roman" w:cs="Times New Roman"/>
          <w:sz w:val="28"/>
          <w:szCs w:val="28"/>
        </w:rPr>
        <w:t xml:space="preserve">раздела 12 </w:t>
      </w:r>
      <w:r w:rsidR="009E68EB" w:rsidRPr="00ED6D47">
        <w:rPr>
          <w:rFonts w:ascii="Times New Roman" w:hAnsi="Times New Roman" w:cs="Times New Roman"/>
          <w:sz w:val="28"/>
          <w:szCs w:val="28"/>
        </w:rPr>
        <w:t>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5477E9" w:rsidRPr="00ED6D47" w:rsidRDefault="005477E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021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="00C567E0">
        <w:rPr>
          <w:rFonts w:ascii="Times New Roman" w:hAnsi="Times New Roman" w:cs="Times New Roman"/>
          <w:sz w:val="28"/>
          <w:szCs w:val="28"/>
        </w:rPr>
        <w:t xml:space="preserve"> содержит сводные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CC092B" w:rsidRPr="00ED6D47">
        <w:rPr>
          <w:rFonts w:ascii="Times New Roman" w:hAnsi="Times New Roman" w:cs="Times New Roman"/>
          <w:sz w:val="28"/>
          <w:szCs w:val="28"/>
        </w:rPr>
        <w:t>об объеме инвестиций, направленных на капитальное строительство, модернизацию и (или) реконструкцию объектов инфраструктуры, за счет средств бюджета субъекта Российской Федерации</w:t>
      </w:r>
      <w:r w:rsidR="00030FF5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CC092B"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суммирования значений:</w:t>
      </w:r>
    </w:p>
    <w:p w:rsidR="00CC092B" w:rsidRPr="00ED6D47" w:rsidRDefault="00CC092B" w:rsidP="00CC092B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6 раздела 4 паспорта КИПР;</w:t>
      </w:r>
    </w:p>
    <w:p w:rsidR="00CC092B" w:rsidRPr="00ED6D47" w:rsidRDefault="00CC092B" w:rsidP="00CC092B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1.3 раздела 5 паспорта КИПР;</w:t>
      </w:r>
    </w:p>
    <w:p w:rsidR="00CC092B" w:rsidRPr="00ED6D47" w:rsidRDefault="00CC092B" w:rsidP="00CC092B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2.3 раздела 5 паспорта КИПР;</w:t>
      </w:r>
    </w:p>
    <w:p w:rsidR="00CC092B" w:rsidRPr="00ED6D47" w:rsidRDefault="00CC092B" w:rsidP="00CC092B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1.3 раздела 6 паспорта КИПР;</w:t>
      </w:r>
    </w:p>
    <w:p w:rsidR="00CC092B" w:rsidRPr="00ED6D47" w:rsidRDefault="00CC092B" w:rsidP="00CC092B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2.3 раздела 6 паспорта КИПР;</w:t>
      </w:r>
    </w:p>
    <w:p w:rsidR="00CC092B" w:rsidRPr="00ED6D47" w:rsidRDefault="00CC092B" w:rsidP="00CC092B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3 раздела 7 паспорта КИПР;</w:t>
      </w:r>
    </w:p>
    <w:p w:rsidR="00CC092B" w:rsidRPr="00ED6D47" w:rsidRDefault="00CC092B" w:rsidP="00CC092B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3 раздела 8 паспорта КИПР;</w:t>
      </w:r>
    </w:p>
    <w:p w:rsidR="00CC092B" w:rsidRPr="00ED6D47" w:rsidRDefault="00CC092B" w:rsidP="00CC092B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 0012 и 0022 подраздела 3 раздела 9 паспорта КИПР;</w:t>
      </w:r>
    </w:p>
    <w:p w:rsidR="00CC092B" w:rsidRPr="00ED6D47" w:rsidRDefault="00CC092B" w:rsidP="00CC092B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2 раздела 10 паспорта КИПР;</w:t>
      </w:r>
    </w:p>
    <w:p w:rsidR="00CC092B" w:rsidRPr="00ED6D47" w:rsidRDefault="00CC092B" w:rsidP="00CC092B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0012 и 0022 подраздела 2 раздела 11 паспорта КИПР.</w:t>
      </w:r>
    </w:p>
    <w:p w:rsidR="009D5725" w:rsidRDefault="005477E9" w:rsidP="00AC445A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022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9E68EB" w:rsidRPr="00ED6D47">
        <w:rPr>
          <w:rFonts w:ascii="Times New Roman" w:hAnsi="Times New Roman" w:cs="Times New Roman"/>
          <w:sz w:val="28"/>
          <w:szCs w:val="28"/>
        </w:rPr>
        <w:t>паспорта КИПР</w:t>
      </w:r>
      <w:r w:rsidR="00CC092B" w:rsidRPr="00ED6D47">
        <w:t xml:space="preserve"> </w:t>
      </w:r>
      <w:r w:rsidR="00CC092B" w:rsidRPr="00ED6D47">
        <w:rPr>
          <w:rFonts w:ascii="Times New Roman" w:hAnsi="Times New Roman" w:cs="Times New Roman"/>
          <w:sz w:val="28"/>
          <w:szCs w:val="28"/>
        </w:rPr>
        <w:t>содержит данные об объеме неиспользованных средств бюджета субъекта Российской Федерации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CC092B" w:rsidRPr="00ED6D47">
        <w:rPr>
          <w:rFonts w:ascii="Times New Roman" w:hAnsi="Times New Roman" w:cs="Times New Roman"/>
          <w:sz w:val="28"/>
          <w:szCs w:val="28"/>
        </w:rPr>
        <w:t>и заполняется путем вычитания из значения строки 020 значения строки 021 раздела 1 паспорта КИПР.</w:t>
      </w:r>
    </w:p>
    <w:p w:rsidR="009D5725" w:rsidRDefault="009D5725" w:rsidP="009D572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5A">
        <w:rPr>
          <w:rFonts w:ascii="Times New Roman" w:hAnsi="Times New Roman" w:cs="Times New Roman"/>
          <w:sz w:val="28"/>
          <w:szCs w:val="28"/>
        </w:rPr>
        <w:t xml:space="preserve">В случае, если объем неиспользованных средств бюджета субъекта Российской Федерации больше 0, в пояснительной записке к паспорту КИПР требуется указать причины </w:t>
      </w:r>
      <w:proofErr w:type="gramStart"/>
      <w:r w:rsidRPr="00AC445A">
        <w:rPr>
          <w:rFonts w:ascii="Times New Roman" w:hAnsi="Times New Roman" w:cs="Times New Roman"/>
          <w:sz w:val="28"/>
          <w:szCs w:val="28"/>
        </w:rPr>
        <w:t>наличия неиспользованных средств бюджета субъекта Российской Федерации</w:t>
      </w:r>
      <w:proofErr w:type="gramEnd"/>
      <w:r w:rsidRPr="00AC445A">
        <w:rPr>
          <w:rFonts w:ascii="Times New Roman" w:hAnsi="Times New Roman" w:cs="Times New Roman"/>
          <w:sz w:val="28"/>
          <w:szCs w:val="28"/>
        </w:rPr>
        <w:t>.</w:t>
      </w:r>
    </w:p>
    <w:p w:rsidR="005477E9" w:rsidRPr="00ED6D47" w:rsidRDefault="005477E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030</w:t>
      </w:r>
      <w:r w:rsidR="00F950B7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="00C567E0">
        <w:rPr>
          <w:rFonts w:ascii="Times New Roman" w:hAnsi="Times New Roman" w:cs="Times New Roman"/>
          <w:sz w:val="28"/>
          <w:szCs w:val="28"/>
        </w:rPr>
        <w:t>содержит сводные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F950B7" w:rsidRPr="00ED6D47">
        <w:rPr>
          <w:rFonts w:ascii="Times New Roman" w:hAnsi="Times New Roman" w:cs="Times New Roman"/>
          <w:sz w:val="28"/>
          <w:szCs w:val="28"/>
        </w:rPr>
        <w:t xml:space="preserve">о привлеченных внебюджетных инвестициях </w:t>
      </w:r>
      <w:r w:rsidR="00396447">
        <w:rPr>
          <w:rFonts w:ascii="Times New Roman" w:hAnsi="Times New Roman" w:cs="Times New Roman"/>
          <w:sz w:val="28"/>
          <w:szCs w:val="28"/>
        </w:rPr>
        <w:t>на инвестиционной стадии</w:t>
      </w:r>
      <w:r w:rsidR="00F950B7" w:rsidRPr="00ED6D47">
        <w:rPr>
          <w:rFonts w:ascii="Times New Roman" w:hAnsi="Times New Roman" w:cs="Times New Roman"/>
          <w:sz w:val="28"/>
          <w:szCs w:val="28"/>
        </w:rPr>
        <w:t xml:space="preserve"> КИПР и заполняется </w:t>
      </w:r>
      <w:r w:rsidR="00653465" w:rsidRPr="00ED6D47">
        <w:rPr>
          <w:rFonts w:ascii="Times New Roman" w:hAnsi="Times New Roman" w:cs="Times New Roman"/>
          <w:sz w:val="28"/>
          <w:szCs w:val="28"/>
        </w:rPr>
        <w:t>путем</w:t>
      </w:r>
      <w:r w:rsidR="00F950B7" w:rsidRPr="00ED6D47">
        <w:rPr>
          <w:rFonts w:ascii="Times New Roman" w:hAnsi="Times New Roman" w:cs="Times New Roman"/>
          <w:sz w:val="28"/>
          <w:szCs w:val="28"/>
        </w:rPr>
        <w:t xml:space="preserve"> суммирования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F950B7" w:rsidRPr="00ED6D47">
        <w:rPr>
          <w:rFonts w:ascii="Times New Roman" w:hAnsi="Times New Roman" w:cs="Times New Roman"/>
          <w:sz w:val="28"/>
          <w:szCs w:val="28"/>
        </w:rPr>
        <w:t>:</w:t>
      </w:r>
    </w:p>
    <w:p w:rsidR="008631CE" w:rsidRPr="00ED6D47" w:rsidRDefault="008631CE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060 за вычетом строки 110 раздела 2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8631CE" w:rsidRPr="00ED6D47" w:rsidRDefault="008631CE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040 за вычетом строки 100 раздела 3</w:t>
      </w:r>
      <w:r w:rsidR="008C2101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9E68EB" w:rsidRPr="00ED6D47">
        <w:rPr>
          <w:rFonts w:ascii="Times New Roman" w:hAnsi="Times New Roman" w:cs="Times New Roman"/>
          <w:sz w:val="28"/>
          <w:szCs w:val="28"/>
        </w:rPr>
        <w:t>паспорта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8C2101" w:rsidRPr="00ED6D47">
        <w:rPr>
          <w:rFonts w:ascii="Times New Roman" w:hAnsi="Times New Roman" w:cs="Times New Roman"/>
          <w:sz w:val="28"/>
          <w:szCs w:val="28"/>
        </w:rPr>
        <w:t>в соответствии с правилом расчета по типовым участникам КИПР согласно пункту 1</w:t>
      </w:r>
      <w:r w:rsidR="005D0489">
        <w:rPr>
          <w:rFonts w:ascii="Times New Roman" w:hAnsi="Times New Roman" w:cs="Times New Roman"/>
          <w:sz w:val="28"/>
          <w:szCs w:val="28"/>
        </w:rPr>
        <w:t>1</w:t>
      </w:r>
      <w:r w:rsidR="008C2101" w:rsidRPr="00ED6D47">
        <w:rPr>
          <w:rFonts w:ascii="Times New Roman" w:hAnsi="Times New Roman" w:cs="Times New Roman"/>
          <w:sz w:val="28"/>
          <w:szCs w:val="28"/>
        </w:rPr>
        <w:t xml:space="preserve"> настоящих Рекомендаций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8631CE" w:rsidRPr="00ED6D47" w:rsidRDefault="008631CE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0040 подраздела 5 за вычетом строки 0010 подраздела 6 раздела 4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8631CE" w:rsidRPr="00ED6D47" w:rsidRDefault="008631CE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0040 подраздела 1.2 за в</w:t>
      </w:r>
      <w:r w:rsidR="00B93CF3" w:rsidRPr="00ED6D47">
        <w:rPr>
          <w:rFonts w:ascii="Times New Roman" w:hAnsi="Times New Roman" w:cs="Times New Roman"/>
          <w:sz w:val="28"/>
          <w:szCs w:val="28"/>
        </w:rPr>
        <w:t>ы</w:t>
      </w:r>
      <w:r w:rsidRPr="00ED6D47">
        <w:rPr>
          <w:rFonts w:ascii="Times New Roman" w:hAnsi="Times New Roman" w:cs="Times New Roman"/>
          <w:sz w:val="28"/>
          <w:szCs w:val="28"/>
        </w:rPr>
        <w:t xml:space="preserve">четом </w:t>
      </w:r>
      <w:r w:rsidR="00B93CF3" w:rsidRPr="00ED6D47">
        <w:rPr>
          <w:rFonts w:ascii="Times New Roman" w:hAnsi="Times New Roman" w:cs="Times New Roman"/>
          <w:sz w:val="28"/>
          <w:szCs w:val="28"/>
        </w:rPr>
        <w:t xml:space="preserve">строки </w:t>
      </w:r>
      <w:r w:rsidRPr="00ED6D47">
        <w:rPr>
          <w:rFonts w:ascii="Times New Roman" w:hAnsi="Times New Roman" w:cs="Times New Roman"/>
          <w:sz w:val="28"/>
          <w:szCs w:val="28"/>
        </w:rPr>
        <w:t>00</w:t>
      </w:r>
      <w:r w:rsidR="00B93CF3" w:rsidRPr="00ED6D47">
        <w:rPr>
          <w:rFonts w:ascii="Times New Roman" w:hAnsi="Times New Roman" w:cs="Times New Roman"/>
          <w:sz w:val="28"/>
          <w:szCs w:val="28"/>
        </w:rPr>
        <w:t>10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подраздела 1.3 раздела 5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8631CE" w:rsidRPr="00A3576C" w:rsidRDefault="008631CE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ins w:id="0" w:author="Шатыбелко Ирина Олеговна" w:date="2015-08-06T17:25:00Z"/>
          <w:rFonts w:ascii="Times New Roman" w:hAnsi="Times New Roman" w:cs="Times New Roman"/>
          <w:sz w:val="28"/>
          <w:szCs w:val="28"/>
          <w:rPrChange w:id="1" w:author="Шатыбелко Ирина Олеговна" w:date="2015-08-06T17:25:00Z">
            <w:rPr>
              <w:ins w:id="2" w:author="Шатыбелко Ирина Олеговна" w:date="2015-08-06T17:25:00Z"/>
              <w:rFonts w:ascii="Times New Roman" w:hAnsi="Times New Roman" w:cs="Times New Roman"/>
              <w:sz w:val="28"/>
              <w:szCs w:val="28"/>
              <w:lang w:val="en-US"/>
            </w:rPr>
          </w:rPrChange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</w:t>
      </w:r>
      <w:r w:rsidR="00653465" w:rsidRPr="00ED6D47">
        <w:rPr>
          <w:rFonts w:ascii="Times New Roman" w:hAnsi="Times New Roman" w:cs="Times New Roman"/>
          <w:sz w:val="28"/>
          <w:szCs w:val="28"/>
        </w:rPr>
        <w:t>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00</w:t>
      </w:r>
      <w:r w:rsidR="00B93CF3" w:rsidRPr="00ED6D47">
        <w:rPr>
          <w:rFonts w:ascii="Times New Roman" w:hAnsi="Times New Roman" w:cs="Times New Roman"/>
          <w:sz w:val="28"/>
          <w:szCs w:val="28"/>
        </w:rPr>
        <w:t xml:space="preserve">40 подраздела 2.2 за вычетом строки </w:t>
      </w:r>
      <w:r w:rsidRPr="00ED6D47">
        <w:rPr>
          <w:rFonts w:ascii="Times New Roman" w:hAnsi="Times New Roman" w:cs="Times New Roman"/>
          <w:sz w:val="28"/>
          <w:szCs w:val="28"/>
        </w:rPr>
        <w:t>00</w:t>
      </w:r>
      <w:r w:rsidR="00B93CF3" w:rsidRPr="00ED6D47">
        <w:rPr>
          <w:rFonts w:ascii="Times New Roman" w:hAnsi="Times New Roman" w:cs="Times New Roman"/>
          <w:sz w:val="28"/>
          <w:szCs w:val="28"/>
        </w:rPr>
        <w:t>10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подраздела 2.3 раздела 5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A3576C" w:rsidRDefault="00A3576C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ins w:id="3" w:author="Шатыбелко Ирина Олеговна" w:date="2015-08-06T17:26:00Z"/>
          <w:rFonts w:ascii="Times New Roman" w:hAnsi="Times New Roman" w:cs="Times New Roman"/>
          <w:sz w:val="28"/>
          <w:szCs w:val="28"/>
        </w:rPr>
      </w:pPr>
      <w:ins w:id="4" w:author="Шатыбелко Ирина Олеговна" w:date="2015-08-06T17:25:00Z">
        <w:r>
          <w:rPr>
            <w:rFonts w:ascii="Times New Roman" w:hAnsi="Times New Roman" w:cs="Times New Roman"/>
            <w:sz w:val="28"/>
            <w:szCs w:val="28"/>
          </w:rPr>
          <w:t>строки 0040</w:t>
        </w:r>
      </w:ins>
      <w:ins w:id="5" w:author="Шатыбелко Ирина Олеговна" w:date="2015-08-06T17:26:00Z">
        <w:r w:rsidRPr="00A3576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ED6D47">
          <w:rPr>
            <w:rFonts w:ascii="Times New Roman" w:hAnsi="Times New Roman" w:cs="Times New Roman"/>
            <w:sz w:val="28"/>
            <w:szCs w:val="28"/>
          </w:rPr>
          <w:t>подраздела 1.2 за вычетом строки 0010</w:t>
        </w:r>
        <w:r>
          <w:rPr>
            <w:rFonts w:ascii="Times New Roman" w:hAnsi="Times New Roman" w:cs="Times New Roman"/>
            <w:sz w:val="28"/>
            <w:szCs w:val="28"/>
          </w:rPr>
          <w:t xml:space="preserve"> подраздела 1.3 раздела 6</w:t>
        </w:r>
        <w:r w:rsidRPr="00ED6D47">
          <w:rPr>
            <w:rFonts w:ascii="Times New Roman" w:hAnsi="Times New Roman" w:cs="Times New Roman"/>
            <w:sz w:val="28"/>
            <w:szCs w:val="28"/>
          </w:rPr>
          <w:t xml:space="preserve"> паспорта КИПР</w:t>
        </w:r>
        <w:r>
          <w:rPr>
            <w:rFonts w:ascii="Times New Roman" w:hAnsi="Times New Roman" w:cs="Times New Roman"/>
            <w:sz w:val="28"/>
            <w:szCs w:val="28"/>
          </w:rPr>
          <w:t>;</w:t>
        </w:r>
      </w:ins>
    </w:p>
    <w:p w:rsidR="00A3576C" w:rsidRPr="00ED6D47" w:rsidRDefault="00A3576C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ins w:id="6" w:author="Шатыбелко Ирина Олеговна" w:date="2015-08-06T17:26:00Z">
        <w:r w:rsidRPr="00ED6D47">
          <w:rPr>
            <w:rFonts w:ascii="Times New Roman" w:hAnsi="Times New Roman" w:cs="Times New Roman"/>
            <w:sz w:val="28"/>
            <w:szCs w:val="28"/>
          </w:rPr>
          <w:t xml:space="preserve">строки 0040 подраздела 2.2 за вычетом строки 0010 подраздела 2.3 раздела 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ED6D47">
          <w:rPr>
            <w:rFonts w:ascii="Times New Roman" w:hAnsi="Times New Roman" w:cs="Times New Roman"/>
            <w:sz w:val="28"/>
            <w:szCs w:val="28"/>
          </w:rPr>
          <w:t xml:space="preserve"> паспорта КИПР</w:t>
        </w:r>
        <w:r>
          <w:rPr>
            <w:rFonts w:ascii="Times New Roman" w:hAnsi="Times New Roman" w:cs="Times New Roman"/>
            <w:sz w:val="28"/>
            <w:szCs w:val="28"/>
          </w:rPr>
          <w:t>;</w:t>
        </w:r>
      </w:ins>
      <w:bookmarkStart w:id="7" w:name="_GoBack"/>
      <w:bookmarkEnd w:id="7"/>
    </w:p>
    <w:p w:rsidR="00B93CF3" w:rsidRPr="00ED6D47" w:rsidRDefault="00653465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0040 подраздела 2 за вычетом строки 0010 подраздела 3 раздела 7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653465" w:rsidRPr="00ED6D47" w:rsidRDefault="00653465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0040 подраздела 2 за вычетом строки 0010 подраздела 3 раздела 8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653465" w:rsidRPr="00ED6D47" w:rsidRDefault="00653465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0040 подраздела 2 за вычетом строки 0010 подраздела 3 раздела 9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653465" w:rsidRPr="00ED6D47" w:rsidRDefault="00653465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0040 подраздела 1 по всем проектам строительства (реконструкции) дорожной сети за вычетом строки 0010 подраздела 2 раздела 10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653465" w:rsidRPr="00ED6D47" w:rsidRDefault="00653465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строки 0040 подраздела 1 по всем проектам строительства (реконструкции) железнодорожной сети за вычетом строки 0010 подраздела 2 раздела 11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653465" w:rsidRPr="00ED6D47" w:rsidRDefault="00653465" w:rsidP="00403646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</w:t>
      </w:r>
      <w:r w:rsidR="002F62FF" w:rsidRPr="00ED6D47">
        <w:rPr>
          <w:rFonts w:ascii="Times New Roman" w:hAnsi="Times New Roman" w:cs="Times New Roman"/>
          <w:sz w:val="28"/>
          <w:szCs w:val="28"/>
        </w:rPr>
        <w:t>7</w:t>
      </w:r>
      <w:r w:rsidRPr="00ED6D47">
        <w:rPr>
          <w:rFonts w:ascii="Times New Roman" w:hAnsi="Times New Roman" w:cs="Times New Roman"/>
          <w:sz w:val="28"/>
          <w:szCs w:val="28"/>
        </w:rPr>
        <w:t>0 за вычетом строки 1</w:t>
      </w:r>
      <w:r w:rsidR="002F62FF" w:rsidRPr="00ED6D47">
        <w:rPr>
          <w:rFonts w:ascii="Times New Roman" w:hAnsi="Times New Roman" w:cs="Times New Roman"/>
          <w:sz w:val="28"/>
          <w:szCs w:val="28"/>
        </w:rPr>
        <w:t>2</w:t>
      </w:r>
      <w:r w:rsidRPr="00ED6D47">
        <w:rPr>
          <w:rFonts w:ascii="Times New Roman" w:hAnsi="Times New Roman" w:cs="Times New Roman"/>
          <w:sz w:val="28"/>
          <w:szCs w:val="28"/>
        </w:rPr>
        <w:t>0 раздела 12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5477E9" w:rsidRPr="00ED6D47" w:rsidRDefault="00135441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</w:t>
      </w:r>
      <w:r w:rsidR="005477E9" w:rsidRPr="00ED6D47">
        <w:rPr>
          <w:rFonts w:ascii="Times New Roman" w:hAnsi="Times New Roman" w:cs="Times New Roman"/>
          <w:sz w:val="28"/>
          <w:szCs w:val="28"/>
        </w:rPr>
        <w:t xml:space="preserve"> 050</w:t>
      </w:r>
      <w:r w:rsidRPr="00ED6D47">
        <w:rPr>
          <w:rFonts w:ascii="Times New Roman" w:hAnsi="Times New Roman" w:cs="Times New Roman"/>
          <w:sz w:val="28"/>
          <w:szCs w:val="28"/>
        </w:rPr>
        <w:t xml:space="preserve">, </w:t>
      </w:r>
      <w:r w:rsidR="00653465" w:rsidRPr="00ED6D47">
        <w:rPr>
          <w:rFonts w:ascii="Times New Roman" w:hAnsi="Times New Roman" w:cs="Times New Roman"/>
          <w:sz w:val="28"/>
          <w:szCs w:val="28"/>
        </w:rPr>
        <w:t>051</w:t>
      </w:r>
      <w:r w:rsidRPr="00ED6D47">
        <w:rPr>
          <w:rFonts w:ascii="Times New Roman" w:hAnsi="Times New Roman" w:cs="Times New Roman"/>
          <w:sz w:val="28"/>
          <w:szCs w:val="28"/>
        </w:rPr>
        <w:t xml:space="preserve">, </w:t>
      </w:r>
      <w:r w:rsidR="00653465" w:rsidRPr="00ED6D47">
        <w:rPr>
          <w:rFonts w:ascii="Times New Roman" w:hAnsi="Times New Roman" w:cs="Times New Roman"/>
          <w:sz w:val="28"/>
          <w:szCs w:val="28"/>
        </w:rPr>
        <w:t xml:space="preserve">052 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="00653465" w:rsidRPr="00ED6D47">
        <w:rPr>
          <w:rFonts w:ascii="Times New Roman" w:hAnsi="Times New Roman" w:cs="Times New Roman"/>
          <w:sz w:val="28"/>
          <w:szCs w:val="28"/>
        </w:rPr>
        <w:t>содерж</w:t>
      </w:r>
      <w:r w:rsidRPr="00ED6D47">
        <w:rPr>
          <w:rFonts w:ascii="Times New Roman" w:hAnsi="Times New Roman" w:cs="Times New Roman"/>
          <w:sz w:val="28"/>
          <w:szCs w:val="28"/>
        </w:rPr>
        <w:t>а</w:t>
      </w:r>
      <w:r w:rsidR="00653465" w:rsidRPr="00ED6D47">
        <w:rPr>
          <w:rFonts w:ascii="Times New Roman" w:hAnsi="Times New Roman" w:cs="Times New Roman"/>
          <w:sz w:val="28"/>
          <w:szCs w:val="28"/>
        </w:rPr>
        <w:t xml:space="preserve">т сводные данные о выручке участников </w:t>
      </w:r>
      <w:proofErr w:type="gramStart"/>
      <w:r w:rsidR="00653465" w:rsidRPr="00ED6D47">
        <w:rPr>
          <w:rFonts w:ascii="Times New Roman" w:hAnsi="Times New Roman" w:cs="Times New Roman"/>
          <w:sz w:val="28"/>
          <w:szCs w:val="28"/>
        </w:rPr>
        <w:t>КИПР</w:t>
      </w:r>
      <w:proofErr w:type="gramEnd"/>
      <w:r w:rsidR="00653465"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ED6D47">
        <w:rPr>
          <w:rFonts w:ascii="Times New Roman" w:hAnsi="Times New Roman" w:cs="Times New Roman"/>
          <w:sz w:val="28"/>
          <w:szCs w:val="28"/>
        </w:rPr>
        <w:t>:</w:t>
      </w:r>
    </w:p>
    <w:p w:rsidR="00135441" w:rsidRPr="00ED6D47" w:rsidRDefault="00135441" w:rsidP="00403646">
      <w:pPr>
        <w:pStyle w:val="a3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030, 031, 032 раздела 2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135441" w:rsidRPr="00ED6D47" w:rsidRDefault="00135441" w:rsidP="00403646">
      <w:pPr>
        <w:pStyle w:val="a3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 010, 011, 012 раздела 3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="008C2101" w:rsidRPr="00ED6D47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8C2101" w:rsidRPr="00ED6D47">
        <w:rPr>
          <w:rFonts w:ascii="Times New Roman" w:hAnsi="Times New Roman" w:cs="Times New Roman"/>
          <w:sz w:val="28"/>
          <w:szCs w:val="28"/>
        </w:rPr>
        <w:t>с правилом расчета по типовым участникам КИПР согласно пункту 1</w:t>
      </w:r>
      <w:r w:rsidR="005D0489">
        <w:rPr>
          <w:rFonts w:ascii="Times New Roman" w:hAnsi="Times New Roman" w:cs="Times New Roman"/>
          <w:sz w:val="28"/>
          <w:szCs w:val="28"/>
        </w:rPr>
        <w:t>1</w:t>
      </w:r>
      <w:r w:rsidR="008C2101" w:rsidRPr="00ED6D47">
        <w:rPr>
          <w:rFonts w:ascii="Times New Roman" w:hAnsi="Times New Roman" w:cs="Times New Roman"/>
          <w:sz w:val="28"/>
          <w:szCs w:val="28"/>
        </w:rPr>
        <w:t xml:space="preserve"> настоящих Рекомендаций.</w:t>
      </w:r>
    </w:p>
    <w:p w:rsidR="008C2101" w:rsidRPr="00ED6D47" w:rsidRDefault="008C2101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060 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Pr="00ED6D47">
        <w:rPr>
          <w:rFonts w:ascii="Times New Roman" w:hAnsi="Times New Roman" w:cs="Times New Roman"/>
          <w:sz w:val="28"/>
          <w:szCs w:val="28"/>
        </w:rPr>
        <w:t>содержит сводные данные о прибыли участников КИПР и заполняется путем суммирования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ED6D47">
        <w:rPr>
          <w:rFonts w:ascii="Times New Roman" w:hAnsi="Times New Roman" w:cs="Times New Roman"/>
          <w:sz w:val="28"/>
          <w:szCs w:val="28"/>
        </w:rPr>
        <w:t>:</w:t>
      </w:r>
    </w:p>
    <w:p w:rsidR="008C2101" w:rsidRPr="00ED6D47" w:rsidRDefault="008C2101" w:rsidP="00403646">
      <w:pPr>
        <w:pStyle w:val="a3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050 раздела 2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8C2101" w:rsidRPr="00ED6D47" w:rsidRDefault="008C2101" w:rsidP="00403646">
      <w:pPr>
        <w:pStyle w:val="a3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строки 030 раздела 3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Pr="00ED6D47">
        <w:rPr>
          <w:rFonts w:ascii="Times New Roman" w:hAnsi="Times New Roman" w:cs="Times New Roman"/>
          <w:sz w:val="28"/>
          <w:szCs w:val="28"/>
        </w:rPr>
        <w:t>в соответствии с правилом расчета по типовым участникам КИПР согласно пункту 1</w:t>
      </w:r>
      <w:r w:rsidR="005D0489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настоящих Рекомендаций.</w:t>
      </w:r>
    </w:p>
    <w:p w:rsidR="00603766" w:rsidRDefault="005477E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070</w:t>
      </w:r>
      <w:r w:rsidR="008C2101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="008C2101" w:rsidRPr="00ED6D47">
        <w:rPr>
          <w:rFonts w:ascii="Times New Roman" w:hAnsi="Times New Roman" w:cs="Times New Roman"/>
          <w:sz w:val="28"/>
          <w:szCs w:val="28"/>
        </w:rPr>
        <w:t>содержит сводные данные</w:t>
      </w:r>
      <w:r w:rsidR="00CC092B" w:rsidRPr="00ED6D47">
        <w:rPr>
          <w:rFonts w:ascii="Times New Roman" w:hAnsi="Times New Roman" w:cs="Times New Roman"/>
          <w:sz w:val="28"/>
          <w:szCs w:val="28"/>
        </w:rPr>
        <w:br/>
      </w:r>
      <w:r w:rsidR="008C2101" w:rsidRPr="00ED6D47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8C2101" w:rsidRPr="00ED6D47">
        <w:rPr>
          <w:rFonts w:ascii="Times New Roman" w:hAnsi="Times New Roman" w:cs="Times New Roman"/>
          <w:sz w:val="28"/>
          <w:szCs w:val="28"/>
        </w:rPr>
        <w:t>совокупной добавленной стоимости, получаемой н</w:t>
      </w:r>
      <w:r w:rsidR="00C567E0">
        <w:rPr>
          <w:rFonts w:ascii="Times New Roman" w:hAnsi="Times New Roman" w:cs="Times New Roman"/>
          <w:sz w:val="28"/>
          <w:szCs w:val="28"/>
        </w:rPr>
        <w:t>а территории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CC092B" w:rsidRPr="00ED6D47">
        <w:rPr>
          <w:rFonts w:ascii="Times New Roman" w:hAnsi="Times New Roman" w:cs="Times New Roman"/>
          <w:sz w:val="28"/>
          <w:szCs w:val="28"/>
        </w:rPr>
        <w:t>и заполняется</w:t>
      </w:r>
      <w:proofErr w:type="gramEnd"/>
      <w:r w:rsidR="00CC092B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603766">
        <w:rPr>
          <w:rFonts w:ascii="Times New Roman" w:hAnsi="Times New Roman" w:cs="Times New Roman"/>
          <w:sz w:val="28"/>
          <w:szCs w:val="28"/>
        </w:rPr>
        <w:t>путем суммирования значений:</w:t>
      </w:r>
    </w:p>
    <w:p w:rsidR="00603766" w:rsidRDefault="00603766" w:rsidP="00603766">
      <w:pPr>
        <w:pStyle w:val="a3"/>
        <w:numPr>
          <w:ilvl w:val="0"/>
          <w:numId w:val="2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 055 раздела 2 паспорта КИПР;</w:t>
      </w:r>
    </w:p>
    <w:p w:rsidR="005477E9" w:rsidRPr="00603766" w:rsidRDefault="00603766" w:rsidP="00603766">
      <w:pPr>
        <w:pStyle w:val="a3"/>
        <w:numPr>
          <w:ilvl w:val="0"/>
          <w:numId w:val="2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строки 035 раздела 3 паспорта КИПР в соответствии с правилом расчета по типовым участникам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согласно пункту 11 настоящих Рекомендаций.</w:t>
      </w:r>
    </w:p>
    <w:p w:rsidR="005477E9" w:rsidRPr="00ED6D47" w:rsidRDefault="005477E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080</w:t>
      </w:r>
      <w:r w:rsidR="008C2101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="00C567E0">
        <w:rPr>
          <w:rFonts w:ascii="Times New Roman" w:hAnsi="Times New Roman" w:cs="Times New Roman"/>
          <w:sz w:val="28"/>
          <w:szCs w:val="28"/>
        </w:rPr>
        <w:t>содержит сводные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8C2101" w:rsidRPr="00ED6D47">
        <w:rPr>
          <w:rFonts w:ascii="Times New Roman" w:hAnsi="Times New Roman" w:cs="Times New Roman"/>
          <w:sz w:val="28"/>
          <w:szCs w:val="28"/>
        </w:rPr>
        <w:t>о количестве созданных высокопроизводительных рабочих мест и заполняется путем суммирования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8C2101" w:rsidRPr="00ED6D47">
        <w:rPr>
          <w:rFonts w:ascii="Times New Roman" w:hAnsi="Times New Roman" w:cs="Times New Roman"/>
          <w:sz w:val="28"/>
          <w:szCs w:val="28"/>
        </w:rPr>
        <w:t>:</w:t>
      </w:r>
    </w:p>
    <w:p w:rsidR="008C2101" w:rsidRPr="00ED6D47" w:rsidRDefault="00C61A7F" w:rsidP="00403646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строки 300 раздела 2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Pr="00ED6D47">
        <w:rPr>
          <w:rFonts w:ascii="Times New Roman" w:hAnsi="Times New Roman" w:cs="Times New Roman"/>
          <w:sz w:val="28"/>
          <w:szCs w:val="28"/>
        </w:rPr>
        <w:t>по каждому якорному участнику КИПР;</w:t>
      </w:r>
    </w:p>
    <w:p w:rsidR="00C61A7F" w:rsidRPr="00ED6D47" w:rsidRDefault="00C61A7F" w:rsidP="00403646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строки 300 раздела 3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Pr="00ED6D47">
        <w:rPr>
          <w:rFonts w:ascii="Times New Roman" w:hAnsi="Times New Roman" w:cs="Times New Roman"/>
          <w:sz w:val="28"/>
          <w:szCs w:val="28"/>
        </w:rPr>
        <w:t>по каждому типовому участнику КИПР</w:t>
      </w:r>
      <w:r w:rsidR="001F2711" w:rsidRPr="00ED6D47">
        <w:rPr>
          <w:rFonts w:ascii="Times New Roman" w:hAnsi="Times New Roman" w:cs="Times New Roman"/>
          <w:sz w:val="28"/>
          <w:szCs w:val="28"/>
        </w:rPr>
        <w:t xml:space="preserve"> в соответствии с правилом расчета по типовым участникам КИПР согласно пункту 1</w:t>
      </w:r>
      <w:r w:rsidR="005D0489">
        <w:rPr>
          <w:rFonts w:ascii="Times New Roman" w:hAnsi="Times New Roman" w:cs="Times New Roman"/>
          <w:sz w:val="28"/>
          <w:szCs w:val="28"/>
        </w:rPr>
        <w:t>1</w:t>
      </w:r>
      <w:r w:rsidR="001F2711" w:rsidRPr="00ED6D47">
        <w:rPr>
          <w:rFonts w:ascii="Times New Roman" w:hAnsi="Times New Roman" w:cs="Times New Roman"/>
          <w:sz w:val="28"/>
          <w:szCs w:val="28"/>
        </w:rPr>
        <w:t xml:space="preserve"> настоящих Рекомендаций</w:t>
      </w:r>
      <w:r w:rsidRPr="00ED6D47">
        <w:rPr>
          <w:rFonts w:ascii="Times New Roman" w:hAnsi="Times New Roman" w:cs="Times New Roman"/>
          <w:sz w:val="28"/>
          <w:szCs w:val="28"/>
        </w:rPr>
        <w:t>;</w:t>
      </w:r>
    </w:p>
    <w:p w:rsidR="00C61A7F" w:rsidRPr="00ED6D47" w:rsidRDefault="00C61A7F" w:rsidP="00403646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строки 300 раздела 12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Pr="00ED6D47">
        <w:rPr>
          <w:rFonts w:ascii="Times New Roman" w:hAnsi="Times New Roman" w:cs="Times New Roman"/>
          <w:sz w:val="28"/>
          <w:szCs w:val="28"/>
        </w:rPr>
        <w:t>по каждой управляющей компании КИПР.</w:t>
      </w:r>
    </w:p>
    <w:p w:rsidR="005477E9" w:rsidRPr="00ED6D47" w:rsidRDefault="005477E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</w:t>
      </w:r>
      <w:r w:rsidR="001F2711" w:rsidRPr="00ED6D47">
        <w:rPr>
          <w:rFonts w:ascii="Times New Roman" w:hAnsi="Times New Roman" w:cs="Times New Roman"/>
          <w:sz w:val="28"/>
          <w:szCs w:val="28"/>
        </w:rPr>
        <w:t>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090</w:t>
      </w:r>
      <w:r w:rsidR="001F2711" w:rsidRPr="00ED6D47">
        <w:rPr>
          <w:rFonts w:ascii="Times New Roman" w:hAnsi="Times New Roman" w:cs="Times New Roman"/>
          <w:sz w:val="28"/>
          <w:szCs w:val="28"/>
        </w:rPr>
        <w:t xml:space="preserve">-094 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="001F2711" w:rsidRPr="00ED6D47">
        <w:rPr>
          <w:rFonts w:ascii="Times New Roman" w:hAnsi="Times New Roman" w:cs="Times New Roman"/>
          <w:sz w:val="28"/>
          <w:szCs w:val="28"/>
        </w:rPr>
        <w:t>содержат сводные данные об уплаченных налоговых и таможенных платежах в федеральный бюджет участниками КИПР и заполняются путем суммирования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1F2711" w:rsidRPr="00ED6D47">
        <w:rPr>
          <w:rFonts w:ascii="Times New Roman" w:hAnsi="Times New Roman" w:cs="Times New Roman"/>
          <w:sz w:val="28"/>
          <w:szCs w:val="28"/>
        </w:rPr>
        <w:t>:</w:t>
      </w:r>
    </w:p>
    <w:p w:rsidR="001F2711" w:rsidRPr="00ED6D47" w:rsidRDefault="001F2711" w:rsidP="00403646">
      <w:pPr>
        <w:pStyle w:val="a3"/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 xml:space="preserve">строк 070-074 раздела 2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Pr="00ED6D47">
        <w:rPr>
          <w:rFonts w:ascii="Times New Roman" w:hAnsi="Times New Roman" w:cs="Times New Roman"/>
          <w:sz w:val="28"/>
          <w:szCs w:val="28"/>
        </w:rPr>
        <w:t>по каждому якорному участнику КИПР;</w:t>
      </w:r>
    </w:p>
    <w:p w:rsidR="001F2711" w:rsidRPr="00ED6D47" w:rsidRDefault="001F2711" w:rsidP="00403646">
      <w:pPr>
        <w:pStyle w:val="a3"/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 050-054 раздела 3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Pr="00ED6D47">
        <w:rPr>
          <w:rFonts w:ascii="Times New Roman" w:hAnsi="Times New Roman" w:cs="Times New Roman"/>
          <w:sz w:val="28"/>
          <w:szCs w:val="28"/>
        </w:rPr>
        <w:t>по каждому типовому участнику КИПР в соответствии с правилом расчета по типовым участникам КИПР согласно пункту 1</w:t>
      </w:r>
      <w:r w:rsidR="005D0489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настоящих Рекомендаций;</w:t>
      </w:r>
    </w:p>
    <w:p w:rsidR="005477E9" w:rsidRPr="00ED6D47" w:rsidRDefault="005477E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</w:t>
      </w:r>
      <w:r w:rsidR="001F2711" w:rsidRPr="00ED6D47">
        <w:rPr>
          <w:rFonts w:ascii="Times New Roman" w:hAnsi="Times New Roman" w:cs="Times New Roman"/>
          <w:sz w:val="28"/>
          <w:szCs w:val="28"/>
        </w:rPr>
        <w:t xml:space="preserve">и 100-102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="00C567E0">
        <w:rPr>
          <w:rFonts w:ascii="Times New Roman" w:hAnsi="Times New Roman" w:cs="Times New Roman"/>
          <w:sz w:val="28"/>
          <w:szCs w:val="28"/>
        </w:rPr>
        <w:t>содержат сводные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1F2711" w:rsidRPr="00ED6D47">
        <w:rPr>
          <w:rFonts w:ascii="Times New Roman" w:hAnsi="Times New Roman" w:cs="Times New Roman"/>
          <w:sz w:val="28"/>
          <w:szCs w:val="28"/>
        </w:rPr>
        <w:t>об уплаченных налоговых</w:t>
      </w:r>
      <w:r w:rsidR="000F4E8A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1F2711" w:rsidRPr="00ED6D47">
        <w:rPr>
          <w:rFonts w:ascii="Times New Roman" w:hAnsi="Times New Roman" w:cs="Times New Roman"/>
          <w:sz w:val="28"/>
          <w:szCs w:val="28"/>
        </w:rPr>
        <w:t xml:space="preserve">платежах в бюджет субъекта Российской </w:t>
      </w:r>
      <w:proofErr w:type="gramStart"/>
      <w:r w:rsidR="001F2711" w:rsidRPr="00ED6D47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1F2711"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1F2711" w:rsidRPr="00ED6D47">
        <w:rPr>
          <w:rFonts w:ascii="Times New Roman" w:hAnsi="Times New Roman" w:cs="Times New Roman"/>
          <w:sz w:val="28"/>
          <w:szCs w:val="28"/>
        </w:rPr>
        <w:t>:</w:t>
      </w:r>
    </w:p>
    <w:p w:rsidR="001F2711" w:rsidRPr="00ED6D47" w:rsidRDefault="001F2711" w:rsidP="00403646">
      <w:pPr>
        <w:pStyle w:val="a3"/>
        <w:numPr>
          <w:ilvl w:val="0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 090-092 раздела 2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Pr="00ED6D47">
        <w:rPr>
          <w:rFonts w:ascii="Times New Roman" w:hAnsi="Times New Roman" w:cs="Times New Roman"/>
          <w:sz w:val="28"/>
          <w:szCs w:val="28"/>
        </w:rPr>
        <w:t>по каждому якорному участнику КИПР;</w:t>
      </w:r>
    </w:p>
    <w:p w:rsidR="001F2711" w:rsidRPr="00ED6D47" w:rsidRDefault="001F2711" w:rsidP="00403646">
      <w:pPr>
        <w:pStyle w:val="a3"/>
        <w:numPr>
          <w:ilvl w:val="0"/>
          <w:numId w:val="1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 080-082 раздела 3 </w:t>
      </w:r>
      <w:r w:rsidR="009E68EB" w:rsidRPr="00ED6D47">
        <w:rPr>
          <w:rFonts w:ascii="Times New Roman" w:hAnsi="Times New Roman" w:cs="Times New Roman"/>
          <w:sz w:val="28"/>
          <w:szCs w:val="28"/>
        </w:rPr>
        <w:t xml:space="preserve">паспорта КИПР </w:t>
      </w:r>
      <w:r w:rsidRPr="00ED6D47">
        <w:rPr>
          <w:rFonts w:ascii="Times New Roman" w:hAnsi="Times New Roman" w:cs="Times New Roman"/>
          <w:sz w:val="28"/>
          <w:szCs w:val="28"/>
        </w:rPr>
        <w:t xml:space="preserve">по каждому типовому участнику КИПР 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 с правилом расчета по типовым участникам КИПР согласно пункту 1</w:t>
      </w:r>
      <w:r w:rsidR="005D0489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настоящих Рекомендаций.</w:t>
      </w:r>
    </w:p>
    <w:p w:rsidR="00CC092B" w:rsidRPr="00ED6D47" w:rsidRDefault="00CC092B" w:rsidP="009405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77E9" w:rsidRPr="00ED6D47" w:rsidRDefault="005477E9" w:rsidP="00CC5EFB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C5EFB" w:rsidRPr="00ED6D4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C5EFB" w:rsidRPr="00ED6D47">
        <w:rPr>
          <w:rFonts w:ascii="Times New Roman" w:hAnsi="Times New Roman" w:cs="Times New Roman"/>
          <w:b/>
          <w:sz w:val="28"/>
          <w:szCs w:val="28"/>
        </w:rPr>
        <w:t>. Порядок заполнения раздела 2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proofErr w:type="gramEnd"/>
      <w:r w:rsidR="00CC5EFB" w:rsidRPr="00ED6D47">
        <w:rPr>
          <w:rFonts w:ascii="Times New Roman" w:hAnsi="Times New Roman" w:cs="Times New Roman"/>
          <w:b/>
          <w:sz w:val="28"/>
          <w:szCs w:val="28"/>
        </w:rPr>
        <w:br/>
        <w:t>(якорные участники КИПР)</w:t>
      </w:r>
    </w:p>
    <w:p w:rsidR="009D68F3" w:rsidRPr="00ED6D47" w:rsidRDefault="00986231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Я</w:t>
      </w:r>
      <w:r w:rsidR="009D68F3" w:rsidRPr="00ED6D47">
        <w:rPr>
          <w:rFonts w:ascii="Times New Roman" w:hAnsi="Times New Roman" w:cs="Times New Roman"/>
          <w:sz w:val="28"/>
          <w:szCs w:val="28"/>
        </w:rPr>
        <w:t>корные участники КИПР – участники, реализующие наиболее значимые инвестиционные проекты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принявшие обязательство инвестировать не менее </w:t>
      </w:r>
      <w:r w:rsidR="00030FF5" w:rsidRPr="00ED6D47">
        <w:rPr>
          <w:rFonts w:ascii="Times New Roman" w:hAnsi="Times New Roman" w:cs="Times New Roman"/>
          <w:sz w:val="28"/>
          <w:szCs w:val="28"/>
        </w:rPr>
        <w:t>5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процентов совокупного объема внебюджетных инвестиций участников КИПР 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 10-го года реализации КИПР накопленным итогом, </w:t>
      </w:r>
      <w:r w:rsidR="009D68F3" w:rsidRPr="00ED6D47">
        <w:rPr>
          <w:rFonts w:ascii="Times New Roman" w:hAnsi="Times New Roman" w:cs="Times New Roman"/>
          <w:sz w:val="28"/>
          <w:szCs w:val="28"/>
        </w:rPr>
        <w:t>которые на дату заполнен</w:t>
      </w:r>
      <w:r w:rsidRPr="00ED6D47">
        <w:rPr>
          <w:rFonts w:ascii="Times New Roman" w:hAnsi="Times New Roman" w:cs="Times New Roman"/>
          <w:sz w:val="28"/>
          <w:szCs w:val="28"/>
        </w:rPr>
        <w:t>ия паспорта КИПР уже определены.</w:t>
      </w:r>
    </w:p>
    <w:p w:rsidR="009D68F3" w:rsidRPr="00ED6D47" w:rsidRDefault="009E68EB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Раздел 2 паспорта КИПР заполняется по </w:t>
      </w:r>
      <w:r w:rsidR="00940568" w:rsidRPr="00ED6D47">
        <w:rPr>
          <w:rFonts w:ascii="Times New Roman" w:hAnsi="Times New Roman" w:cs="Times New Roman"/>
          <w:sz w:val="28"/>
          <w:szCs w:val="28"/>
        </w:rPr>
        <w:t>каждому</w:t>
      </w:r>
      <w:r w:rsidRPr="00ED6D47">
        <w:rPr>
          <w:rFonts w:ascii="Times New Roman" w:hAnsi="Times New Roman" w:cs="Times New Roman"/>
          <w:sz w:val="28"/>
          <w:szCs w:val="28"/>
        </w:rPr>
        <w:t xml:space="preserve"> якорн</w:t>
      </w:r>
      <w:r w:rsidR="00940568" w:rsidRPr="00ED6D47">
        <w:rPr>
          <w:rFonts w:ascii="Times New Roman" w:hAnsi="Times New Roman" w:cs="Times New Roman"/>
          <w:sz w:val="28"/>
          <w:szCs w:val="28"/>
        </w:rPr>
        <w:t>о</w:t>
      </w:r>
      <w:r w:rsidRPr="00ED6D47">
        <w:rPr>
          <w:rFonts w:ascii="Times New Roman" w:hAnsi="Times New Roman" w:cs="Times New Roman"/>
          <w:sz w:val="28"/>
          <w:szCs w:val="28"/>
        </w:rPr>
        <w:t>м</w:t>
      </w:r>
      <w:r w:rsidR="00940568" w:rsidRPr="00ED6D47">
        <w:rPr>
          <w:rFonts w:ascii="Times New Roman" w:hAnsi="Times New Roman" w:cs="Times New Roman"/>
          <w:sz w:val="28"/>
          <w:szCs w:val="28"/>
        </w:rPr>
        <w:t>у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940568" w:rsidRPr="00ED6D47">
        <w:rPr>
          <w:rFonts w:ascii="Times New Roman" w:hAnsi="Times New Roman" w:cs="Times New Roman"/>
          <w:sz w:val="28"/>
          <w:szCs w:val="28"/>
        </w:rPr>
        <w:t>у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КИПР. По каждому якорному участнику КИПР указывается наименование якорного участника КИПР, цель и направление его деятельности.</w:t>
      </w:r>
    </w:p>
    <w:p w:rsidR="000C1A13" w:rsidRPr="00ED6D47" w:rsidRDefault="000C1A13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t xml:space="preserve">Блок 1 раздела </w:t>
      </w:r>
      <w:r w:rsidR="00C567E0">
        <w:rPr>
          <w:rFonts w:ascii="Times New Roman" w:hAnsi="Times New Roman" w:cs="Times New Roman"/>
          <w:b/>
          <w:sz w:val="28"/>
          <w:szCs w:val="28"/>
        </w:rPr>
        <w:t>2 паспорта КИПР содержит данные</w:t>
      </w:r>
      <w:r w:rsidR="00C567E0">
        <w:rPr>
          <w:rFonts w:ascii="Times New Roman" w:hAnsi="Times New Roman" w:cs="Times New Roman"/>
          <w:b/>
          <w:sz w:val="28"/>
          <w:szCs w:val="28"/>
        </w:rPr>
        <w:br/>
      </w:r>
      <w:r w:rsidRPr="00ED6D47">
        <w:rPr>
          <w:rFonts w:ascii="Times New Roman" w:hAnsi="Times New Roman" w:cs="Times New Roman"/>
          <w:b/>
          <w:sz w:val="28"/>
          <w:szCs w:val="28"/>
        </w:rPr>
        <w:t>о собственниках якорного участника КИПР.</w:t>
      </w:r>
    </w:p>
    <w:p w:rsidR="009E68EB" w:rsidRPr="00ED6D47" w:rsidRDefault="009E68EB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010 раздела 2 паспорта КИПР </w:t>
      </w:r>
      <w:r w:rsidR="00275D8D" w:rsidRPr="00ED6D47">
        <w:rPr>
          <w:rFonts w:ascii="Times New Roman" w:hAnsi="Times New Roman" w:cs="Times New Roman"/>
          <w:sz w:val="28"/>
          <w:szCs w:val="28"/>
        </w:rPr>
        <w:t>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275D8D" w:rsidRPr="00ED6D47">
        <w:rPr>
          <w:rFonts w:ascii="Times New Roman" w:hAnsi="Times New Roman" w:cs="Times New Roman"/>
          <w:sz w:val="28"/>
          <w:szCs w:val="28"/>
        </w:rPr>
        <w:t>о наименовании юридического лица (Ф.И.О. физического лица) – акционера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275D8D" w:rsidRPr="00ED6D47">
        <w:rPr>
          <w:rFonts w:ascii="Times New Roman" w:hAnsi="Times New Roman" w:cs="Times New Roman"/>
          <w:sz w:val="28"/>
          <w:szCs w:val="28"/>
        </w:rPr>
        <w:t>с долей участия в капитале якорного у</w:t>
      </w:r>
      <w:r w:rsidR="00C567E0">
        <w:rPr>
          <w:rFonts w:ascii="Times New Roman" w:hAnsi="Times New Roman" w:cs="Times New Roman"/>
          <w:sz w:val="28"/>
          <w:szCs w:val="28"/>
        </w:rPr>
        <w:t>частника КИПР свыше 5 процентов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275D8D" w:rsidRPr="00ED6D47">
        <w:rPr>
          <w:rFonts w:ascii="Times New Roman" w:hAnsi="Times New Roman" w:cs="Times New Roman"/>
          <w:sz w:val="28"/>
          <w:szCs w:val="28"/>
        </w:rPr>
        <w:t>и заполняется по каждому такому юридическому (физическому) лицу.</w:t>
      </w:r>
    </w:p>
    <w:p w:rsidR="003550C7" w:rsidRPr="00ED6D47" w:rsidRDefault="003550C7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t>Блок 2 раздела 2 паспорта КИПР содержит данные о финансовых показателях якорного участника КИПР.</w:t>
      </w:r>
    </w:p>
    <w:p w:rsidR="00275D8D" w:rsidRPr="00ED6D47" w:rsidRDefault="00275D8D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Строки 030, 031, 032 </w:t>
      </w:r>
      <w:r w:rsidR="00C267CB" w:rsidRPr="00ED6D47">
        <w:rPr>
          <w:rFonts w:ascii="Times New Roman" w:hAnsi="Times New Roman" w:cs="Times New Roman"/>
          <w:sz w:val="28"/>
          <w:szCs w:val="28"/>
        </w:rPr>
        <w:t xml:space="preserve">раздела 2 паспорта КИПР </w:t>
      </w:r>
      <w:r w:rsidR="00C567E0">
        <w:rPr>
          <w:rFonts w:ascii="Times New Roman" w:hAnsi="Times New Roman" w:cs="Times New Roman"/>
          <w:sz w:val="28"/>
          <w:szCs w:val="28"/>
        </w:rPr>
        <w:t>содержат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выручке </w:t>
      </w:r>
      <w:r w:rsidR="00C267CB" w:rsidRPr="00ED6D47">
        <w:rPr>
          <w:rFonts w:ascii="Times New Roman" w:hAnsi="Times New Roman" w:cs="Times New Roman"/>
          <w:sz w:val="28"/>
          <w:szCs w:val="28"/>
        </w:rPr>
        <w:t>якорного участника КИПР</w:t>
      </w:r>
      <w:r w:rsidR="00054A37" w:rsidRPr="00ED6D47">
        <w:rPr>
          <w:rFonts w:ascii="Times New Roman" w:hAnsi="Times New Roman" w:cs="Times New Roman"/>
          <w:sz w:val="28"/>
          <w:szCs w:val="28"/>
        </w:rPr>
        <w:t xml:space="preserve"> и заполняются вручную</w:t>
      </w:r>
      <w:r w:rsidR="00C267CB" w:rsidRPr="00ED6D47">
        <w:rPr>
          <w:rFonts w:ascii="Times New Roman" w:hAnsi="Times New Roman" w:cs="Times New Roman"/>
          <w:sz w:val="28"/>
          <w:szCs w:val="28"/>
        </w:rPr>
        <w:t xml:space="preserve">. Сумма </w:t>
      </w:r>
      <w:r w:rsidR="00CB1648" w:rsidRPr="00ED6D47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C267CB" w:rsidRPr="00ED6D47">
        <w:rPr>
          <w:rFonts w:ascii="Times New Roman" w:hAnsi="Times New Roman" w:cs="Times New Roman"/>
          <w:sz w:val="28"/>
          <w:szCs w:val="28"/>
        </w:rPr>
        <w:t>строк 031 и 032 раздела 2 не може</w:t>
      </w:r>
      <w:r w:rsidR="00CB1648" w:rsidRPr="00ED6D47">
        <w:rPr>
          <w:rFonts w:ascii="Times New Roman" w:hAnsi="Times New Roman" w:cs="Times New Roman"/>
          <w:sz w:val="28"/>
          <w:szCs w:val="28"/>
        </w:rPr>
        <w:t>т превышать значений</w:t>
      </w:r>
      <w:r w:rsidR="00C267CB" w:rsidRPr="00ED6D47">
        <w:rPr>
          <w:rFonts w:ascii="Times New Roman" w:hAnsi="Times New Roman" w:cs="Times New Roman"/>
          <w:sz w:val="28"/>
          <w:szCs w:val="28"/>
        </w:rPr>
        <w:t xml:space="preserve"> строки 030 раздела 2 паспорта КИПР.</w:t>
      </w:r>
    </w:p>
    <w:p w:rsidR="00C267CB" w:rsidRPr="00ED6D47" w:rsidRDefault="00054A37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Строка 040 раздела 2 паспорта КИПР содержит данные о расходах, связанных с производством и реализацией товаров, работ, услуг якорного участника КИПР и заполняется вручную.</w:t>
      </w:r>
    </w:p>
    <w:p w:rsidR="00054A37" w:rsidRPr="00C567E0" w:rsidRDefault="00054A37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050 раздела 2 паспорта КИПР содержит данные о прибыли якорного участника КИПР и заполняется </w:t>
      </w:r>
      <w:r w:rsidR="002E611C" w:rsidRPr="00ED6D47">
        <w:rPr>
          <w:rFonts w:ascii="Times New Roman" w:hAnsi="Times New Roman" w:cs="Times New Roman"/>
          <w:sz w:val="28"/>
          <w:szCs w:val="28"/>
        </w:rPr>
        <w:t xml:space="preserve">путем вычитания из значений строки 030 значений строки </w:t>
      </w:r>
      <w:r w:rsidR="005D0489" w:rsidRPr="00ED6D47">
        <w:rPr>
          <w:rFonts w:ascii="Times New Roman" w:hAnsi="Times New Roman" w:cs="Times New Roman"/>
          <w:sz w:val="28"/>
          <w:szCs w:val="28"/>
        </w:rPr>
        <w:t>0</w:t>
      </w:r>
      <w:r w:rsidR="005D0489">
        <w:rPr>
          <w:rFonts w:ascii="Times New Roman" w:hAnsi="Times New Roman" w:cs="Times New Roman"/>
          <w:sz w:val="28"/>
          <w:szCs w:val="28"/>
        </w:rPr>
        <w:t>4</w:t>
      </w:r>
      <w:r w:rsidR="005D0489" w:rsidRPr="00ED6D47">
        <w:rPr>
          <w:rFonts w:ascii="Times New Roman" w:hAnsi="Times New Roman" w:cs="Times New Roman"/>
          <w:sz w:val="28"/>
          <w:szCs w:val="28"/>
        </w:rPr>
        <w:t xml:space="preserve">0 </w:t>
      </w:r>
      <w:r w:rsidR="002E611C" w:rsidRPr="00ED6D47">
        <w:rPr>
          <w:rFonts w:ascii="Times New Roman" w:hAnsi="Times New Roman" w:cs="Times New Roman"/>
          <w:sz w:val="28"/>
          <w:szCs w:val="28"/>
        </w:rPr>
        <w:t>раздела 2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603766" w:rsidRPr="00603766" w:rsidRDefault="00603766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03766">
        <w:rPr>
          <w:rFonts w:ascii="Times New Roman" w:hAnsi="Times New Roman" w:cs="Times New Roman"/>
          <w:sz w:val="28"/>
          <w:szCs w:val="28"/>
        </w:rPr>
        <w:t xml:space="preserve">Строка 055 раздела 2 паспорта КИПР содержит данные о совокупной добавленной стоимости, </w:t>
      </w:r>
      <w:r>
        <w:rPr>
          <w:rFonts w:ascii="Times New Roman" w:hAnsi="Times New Roman" w:cs="Times New Roman"/>
          <w:sz w:val="28"/>
          <w:szCs w:val="28"/>
        </w:rPr>
        <w:t>получаемой</w:t>
      </w:r>
      <w:r w:rsidRPr="00603766">
        <w:rPr>
          <w:rFonts w:ascii="Times New Roman" w:hAnsi="Times New Roman" w:cs="Times New Roman"/>
          <w:sz w:val="28"/>
          <w:szCs w:val="28"/>
        </w:rPr>
        <w:t xml:space="preserve"> на территории КИПР якорным участником КИПР, и заполняется с учетом положений приказа Минфина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766">
        <w:rPr>
          <w:rFonts w:ascii="Times New Roman" w:hAnsi="Times New Roman" w:cs="Times New Roman"/>
          <w:sz w:val="28"/>
          <w:szCs w:val="28"/>
        </w:rPr>
        <w:t>от 30.01.2015 № 20н «Об утверждении Методики расчета совокупной добавленной стоимости, получаемой на территории индустриального парка или технопарка».</w:t>
      </w:r>
    </w:p>
    <w:p w:rsidR="0079004B" w:rsidRPr="00ED6D47" w:rsidRDefault="0079004B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060 раздела </w:t>
      </w:r>
      <w:r w:rsidR="00C567E0">
        <w:rPr>
          <w:rFonts w:ascii="Times New Roman" w:hAnsi="Times New Roman" w:cs="Times New Roman"/>
          <w:sz w:val="28"/>
          <w:szCs w:val="28"/>
        </w:rPr>
        <w:t>2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об инвестициях, направленных якорным участником КИПР на инвестиционной стадии реализации КИПР.</w:t>
      </w:r>
      <w:r w:rsidR="00A03589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CB1648" w:rsidRPr="00ED6D47">
        <w:rPr>
          <w:rFonts w:ascii="Times New Roman" w:hAnsi="Times New Roman" w:cs="Times New Roman"/>
          <w:sz w:val="28"/>
          <w:szCs w:val="28"/>
        </w:rPr>
        <w:t>Значение строки 060 раздела 2 паспорта КИПР не может превышать суммы значений строк 110 (финансовая государственная поддержка на инвестиционной стадии), 130 (собственные вложения), 140 (объем привлеченных кредитных средств) раздела 2 паспорта КИПР.</w:t>
      </w:r>
    </w:p>
    <w:p w:rsidR="00CB1648" w:rsidRPr="00ED6D47" w:rsidRDefault="000F4E8A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070 раздела 2 паспорта КИПР содержит данные о налоговых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 таможенных платежах </w:t>
      </w:r>
      <w:r w:rsidR="00252369" w:rsidRPr="00ED6D47">
        <w:rPr>
          <w:rFonts w:ascii="Times New Roman" w:hAnsi="Times New Roman" w:cs="Times New Roman"/>
          <w:sz w:val="28"/>
          <w:szCs w:val="28"/>
        </w:rPr>
        <w:t xml:space="preserve">якорного </w:t>
      </w:r>
      <w:r w:rsidRPr="00ED6D47">
        <w:rPr>
          <w:rFonts w:ascii="Times New Roman" w:hAnsi="Times New Roman" w:cs="Times New Roman"/>
          <w:sz w:val="28"/>
          <w:szCs w:val="28"/>
        </w:rPr>
        <w:t>участника КИПР в федеральный бюджет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суммирования строк 071-089 раздела 2 паспорта КИПР</w:t>
      </w:r>
      <w:r w:rsidR="00252369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0F4E8A" w:rsidRPr="00ED6D47" w:rsidRDefault="000F4E8A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090 раздела 2 паспорта КИПР содержит данные о налоговых платежах</w:t>
      </w:r>
      <w:r w:rsidR="005E1DC9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252369" w:rsidRPr="00ED6D47">
        <w:rPr>
          <w:rFonts w:ascii="Times New Roman" w:hAnsi="Times New Roman" w:cs="Times New Roman"/>
          <w:sz w:val="28"/>
          <w:szCs w:val="28"/>
        </w:rPr>
        <w:t xml:space="preserve">якорного </w:t>
      </w:r>
      <w:r w:rsidR="005E1DC9" w:rsidRPr="00ED6D47">
        <w:rPr>
          <w:rFonts w:ascii="Times New Roman" w:hAnsi="Times New Roman" w:cs="Times New Roman"/>
          <w:sz w:val="28"/>
          <w:szCs w:val="28"/>
        </w:rPr>
        <w:t xml:space="preserve">участника КИПР в бюджет </w:t>
      </w:r>
      <w:r w:rsidR="00252369" w:rsidRPr="00ED6D47">
        <w:rPr>
          <w:rFonts w:ascii="Times New Roman" w:hAnsi="Times New Roman" w:cs="Times New Roman"/>
          <w:sz w:val="28"/>
          <w:szCs w:val="28"/>
        </w:rPr>
        <w:t xml:space="preserve">субъекта Российской Федерации </w:t>
      </w:r>
      <w:r w:rsidR="005E1DC9"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суммирования строк 091-109 раздела 2 паспорта КИПР</w:t>
      </w:r>
      <w:r w:rsidR="00252369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="005E1DC9" w:rsidRPr="00ED6D47">
        <w:rPr>
          <w:rFonts w:ascii="Times New Roman" w:hAnsi="Times New Roman" w:cs="Times New Roman"/>
          <w:sz w:val="28"/>
          <w:szCs w:val="28"/>
        </w:rPr>
        <w:t>.</w:t>
      </w:r>
    </w:p>
    <w:p w:rsidR="000C1A13" w:rsidRPr="00ED6D47" w:rsidRDefault="000C1A13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t>Блок 3 раздела 2 паспорта КИПР содержит данные об источниках финансирования деятельности якорного участника КИПР.</w:t>
      </w:r>
    </w:p>
    <w:p w:rsidR="005E1DC9" w:rsidRPr="00ED6D47" w:rsidRDefault="005E1DC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110 </w:t>
      </w:r>
      <w:r w:rsidR="002F36B1" w:rsidRPr="00ED6D47">
        <w:rPr>
          <w:rFonts w:ascii="Times New Roman" w:hAnsi="Times New Roman" w:cs="Times New Roman"/>
          <w:sz w:val="28"/>
          <w:szCs w:val="28"/>
        </w:rPr>
        <w:t xml:space="preserve">раздела 2 паспорта КИПР </w:t>
      </w:r>
      <w:r w:rsidRPr="00ED6D47">
        <w:rPr>
          <w:rFonts w:ascii="Times New Roman" w:hAnsi="Times New Roman" w:cs="Times New Roman"/>
          <w:sz w:val="28"/>
          <w:szCs w:val="28"/>
        </w:rPr>
        <w:t xml:space="preserve">содержит данные о финансовой государственной поддержке </w:t>
      </w:r>
      <w:r w:rsidR="00252369" w:rsidRPr="00ED6D47">
        <w:rPr>
          <w:rFonts w:ascii="Times New Roman" w:hAnsi="Times New Roman" w:cs="Times New Roman"/>
          <w:sz w:val="28"/>
          <w:szCs w:val="28"/>
        </w:rPr>
        <w:t xml:space="preserve">якорного участника </w:t>
      </w:r>
      <w:r w:rsidRPr="00ED6D47">
        <w:rPr>
          <w:rFonts w:ascii="Times New Roman" w:hAnsi="Times New Roman" w:cs="Times New Roman"/>
          <w:sz w:val="28"/>
          <w:szCs w:val="28"/>
        </w:rPr>
        <w:t>КИПР на инвестиционного стадии и заполняется путем суммирования строк 111 (за счет средств федерального бюджета) и 112 (за счет средств бюджета субъекта Российской Федерации) раздела 2 паспорта КИПР</w:t>
      </w:r>
      <w:r w:rsidR="00CC092B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110 не может превышать значения строки 060 раздела 2 паспорта КИПР.</w:t>
      </w:r>
    </w:p>
    <w:p w:rsidR="005E1DC9" w:rsidRPr="00ED6D47" w:rsidRDefault="002F36B1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120 раздела 2 паспорта КИПР содержит данные </w:t>
      </w:r>
      <w:r w:rsidR="00CD0F01" w:rsidRPr="00ED6D47">
        <w:rPr>
          <w:rFonts w:ascii="Times New Roman" w:hAnsi="Times New Roman" w:cs="Times New Roman"/>
          <w:sz w:val="28"/>
          <w:szCs w:val="28"/>
        </w:rPr>
        <w:t xml:space="preserve">об иной государственной поддержке </w:t>
      </w:r>
      <w:r w:rsidR="00252369" w:rsidRPr="00ED6D47">
        <w:rPr>
          <w:rFonts w:ascii="Times New Roman" w:hAnsi="Times New Roman" w:cs="Times New Roman"/>
          <w:sz w:val="28"/>
          <w:szCs w:val="28"/>
        </w:rPr>
        <w:t xml:space="preserve">якорного участника </w:t>
      </w:r>
      <w:r w:rsidR="00CD0F01" w:rsidRPr="00ED6D47">
        <w:rPr>
          <w:rFonts w:ascii="Times New Roman" w:hAnsi="Times New Roman" w:cs="Times New Roman"/>
          <w:sz w:val="28"/>
          <w:szCs w:val="28"/>
        </w:rPr>
        <w:t xml:space="preserve">КИПР (государственная </w:t>
      </w:r>
      <w:r w:rsidR="00CD0F01" w:rsidRPr="00ED6D47">
        <w:rPr>
          <w:rFonts w:ascii="Times New Roman" w:hAnsi="Times New Roman" w:cs="Times New Roman"/>
          <w:sz w:val="28"/>
          <w:szCs w:val="28"/>
        </w:rPr>
        <w:lastRenderedPageBreak/>
        <w:t>поддержка на эксплуатационной стадии реализации КИПР) и заполняется путем суммирования строк 121 (за счет средств федерального бюджета) и 122 (за счет средств бюджета субъекта Российской Федерации) раздела 2 паспорта КИПР</w:t>
      </w:r>
      <w:r w:rsidR="00CC092B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="00CD0F01" w:rsidRPr="00ED6D47">
        <w:rPr>
          <w:rFonts w:ascii="Times New Roman" w:hAnsi="Times New Roman" w:cs="Times New Roman"/>
          <w:sz w:val="28"/>
          <w:szCs w:val="28"/>
        </w:rPr>
        <w:t>.</w:t>
      </w:r>
    </w:p>
    <w:p w:rsidR="00CD0F01" w:rsidRPr="00ED6D47" w:rsidRDefault="00CD0F01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130 раздела 2 паспорта КИПР содержит данные о собственных вложениях якорного участника КИПР на инвестиционной стадии КИПР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и заполняется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CD0F01" w:rsidRPr="00ED6D47" w:rsidRDefault="00CD0F01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140 раздела 2 паспорта КИПР </w:t>
      </w:r>
      <w:r w:rsidR="001845E0" w:rsidRPr="00ED6D47">
        <w:rPr>
          <w:rFonts w:ascii="Times New Roman" w:hAnsi="Times New Roman" w:cs="Times New Roman"/>
          <w:sz w:val="28"/>
          <w:szCs w:val="28"/>
        </w:rPr>
        <w:t xml:space="preserve">содержит данные об объеме привлеченных якорным </w:t>
      </w:r>
      <w:r w:rsidR="00D003D4" w:rsidRPr="00ED6D47">
        <w:rPr>
          <w:rFonts w:ascii="Times New Roman" w:hAnsi="Times New Roman" w:cs="Times New Roman"/>
          <w:sz w:val="28"/>
          <w:szCs w:val="28"/>
        </w:rPr>
        <w:t>участником</w:t>
      </w:r>
      <w:r w:rsidR="001845E0" w:rsidRPr="00ED6D47">
        <w:rPr>
          <w:rFonts w:ascii="Times New Roman" w:hAnsi="Times New Roman" w:cs="Times New Roman"/>
          <w:sz w:val="28"/>
          <w:szCs w:val="28"/>
        </w:rPr>
        <w:t xml:space="preserve"> КИПР кредитных средств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252369" w:rsidRPr="00ED6D47">
        <w:rPr>
          <w:rFonts w:ascii="Times New Roman" w:hAnsi="Times New Roman" w:cs="Times New Roman"/>
          <w:sz w:val="28"/>
          <w:szCs w:val="28"/>
        </w:rPr>
        <w:t>на инвестиционной стадии КИПР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и заполняется вручную</w:t>
      </w:r>
      <w:r w:rsidR="001845E0" w:rsidRPr="00ED6D47">
        <w:rPr>
          <w:rFonts w:ascii="Times New Roman" w:hAnsi="Times New Roman" w:cs="Times New Roman"/>
          <w:sz w:val="28"/>
          <w:szCs w:val="28"/>
        </w:rPr>
        <w:t>.</w:t>
      </w:r>
    </w:p>
    <w:p w:rsidR="000C1A13" w:rsidRPr="00ED6D47" w:rsidRDefault="000C1A13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t>Блок 4 раздела 2 паспорта КИПР содержит данные о потребности якорного участника КИПР в инфраструктурном обеспечении.</w:t>
      </w:r>
    </w:p>
    <w:p w:rsidR="00FC3CEC" w:rsidRPr="00ED6D47" w:rsidRDefault="006A228E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160-299 раздела 2 паспорта КИПР содержат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B46531" w:rsidRPr="00ED6D47">
        <w:rPr>
          <w:rFonts w:ascii="Times New Roman" w:hAnsi="Times New Roman" w:cs="Times New Roman"/>
          <w:sz w:val="28"/>
          <w:szCs w:val="28"/>
        </w:rPr>
        <w:t>о потребности якорного участника КИПР в инфраструктурном обеспечении</w:t>
      </w:r>
      <w:r w:rsidR="003550C7" w:rsidRPr="00ED6D47">
        <w:rPr>
          <w:rFonts w:ascii="Times New Roman" w:hAnsi="Times New Roman" w:cs="Times New Roman"/>
          <w:sz w:val="28"/>
          <w:szCs w:val="28"/>
        </w:rPr>
        <w:t xml:space="preserve"> (коммунальная инфраструктура (водоснабжение, водоотведение, газоснабжение, обеспечение телекоммуникациями, теплоснабжение, электроснабжение), транспортная и</w:t>
      </w:r>
      <w:r w:rsidR="00C567E0">
        <w:rPr>
          <w:rFonts w:ascii="Times New Roman" w:hAnsi="Times New Roman" w:cs="Times New Roman"/>
          <w:sz w:val="28"/>
          <w:szCs w:val="28"/>
        </w:rPr>
        <w:t>нфраструктура (автотранспортная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3550C7" w:rsidRPr="00ED6D47">
        <w:rPr>
          <w:rFonts w:ascii="Times New Roman" w:hAnsi="Times New Roman" w:cs="Times New Roman"/>
          <w:sz w:val="28"/>
          <w:szCs w:val="28"/>
        </w:rPr>
        <w:t>и железнодорожная инфраструктура), технологическая и иная инфраструктура, а также потребности в специальных сервисах)</w:t>
      </w:r>
      <w:r w:rsidR="00B46531" w:rsidRPr="00ED6D47">
        <w:rPr>
          <w:rFonts w:ascii="Times New Roman" w:hAnsi="Times New Roman" w:cs="Times New Roman"/>
          <w:sz w:val="28"/>
          <w:szCs w:val="28"/>
        </w:rPr>
        <w:t xml:space="preserve">. По </w:t>
      </w:r>
      <w:r w:rsidR="003550C7" w:rsidRPr="00ED6D47">
        <w:rPr>
          <w:rFonts w:ascii="Times New Roman" w:hAnsi="Times New Roman" w:cs="Times New Roman"/>
          <w:sz w:val="28"/>
          <w:szCs w:val="28"/>
        </w:rPr>
        <w:t>указанным видам</w:t>
      </w:r>
      <w:r w:rsidR="00B46531" w:rsidRPr="00ED6D47">
        <w:rPr>
          <w:rFonts w:ascii="Times New Roman" w:hAnsi="Times New Roman" w:cs="Times New Roman"/>
          <w:sz w:val="28"/>
          <w:szCs w:val="28"/>
        </w:rPr>
        <w:t xml:space="preserve"> инфраструктуры заполняется установленная мощность объектов инфраструктуры, необходимая якорному участнику КИПР </w:t>
      </w:r>
      <w:r w:rsidR="00FC3CEC" w:rsidRPr="00ED6D47">
        <w:rPr>
          <w:rFonts w:ascii="Times New Roman" w:hAnsi="Times New Roman" w:cs="Times New Roman"/>
          <w:sz w:val="28"/>
          <w:szCs w:val="28"/>
        </w:rPr>
        <w:t>для осуществления деятельности.</w:t>
      </w:r>
    </w:p>
    <w:p w:rsidR="00087951" w:rsidRPr="00ED6D47" w:rsidRDefault="00087951" w:rsidP="000879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В детализации потре</w:t>
      </w:r>
      <w:r w:rsidR="00C567E0">
        <w:rPr>
          <w:rFonts w:ascii="Times New Roman" w:hAnsi="Times New Roman" w:cs="Times New Roman"/>
          <w:sz w:val="28"/>
          <w:szCs w:val="28"/>
        </w:rPr>
        <w:t>бностей якорного участника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инфраструктурном обеспечении могут быть указаны как конкретные объекты инфраструктуры, так и порядковый номер очереди, в рамках которой осуществляется капитальное строительство, модернизация и (или) реконструкция объектов инфраструктуры, обеспечивающих потребности якорного участника КИПР. Указанный в блоке 4 раздела 2 паспорта КИПР перечень видов инфраструктуры может быть расширен.</w:t>
      </w:r>
    </w:p>
    <w:p w:rsidR="00087951" w:rsidRPr="00ED6D47" w:rsidRDefault="00087951" w:rsidP="000879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160 раздела 2 паспорта КИПР содержит данные о потребности якорного участника КИПР в коммунальной инфраструктуре по обеспечению водоснабжения и заполняется путем суммирования данных по каждой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из очередей (объектов) водоснабжения.</w:t>
      </w:r>
    </w:p>
    <w:p w:rsidR="00087951" w:rsidRPr="00ED6D47" w:rsidRDefault="00087951" w:rsidP="000879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170 раздела 2 паспорта КИПР содержит данные о потребности якорного участника КИПР в коммунальной инфраструктуре по обеспечению водоотведения и заполняется путе</w:t>
      </w:r>
      <w:r w:rsidR="00C567E0">
        <w:rPr>
          <w:rFonts w:ascii="Times New Roman" w:hAnsi="Times New Roman" w:cs="Times New Roman"/>
          <w:sz w:val="28"/>
          <w:szCs w:val="28"/>
        </w:rPr>
        <w:t>м суммирования данных по каждой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из очередей (объектов) водоотведения.</w:t>
      </w:r>
    </w:p>
    <w:p w:rsidR="00087951" w:rsidRPr="00ED6D47" w:rsidRDefault="00087951" w:rsidP="000879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Строка 180 раздела 2 паспорта КИПР содержит данные о потребности якорного участника КИПР в коммунальной инфраструктуре по обеспечению газоснабжения и заполняется путем суммирования данных по каждой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из очередей (объектов) газоснабжения.</w:t>
      </w:r>
    </w:p>
    <w:p w:rsidR="00087951" w:rsidRPr="00ED6D47" w:rsidRDefault="00087951" w:rsidP="000879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190 раздела 2 паспорта КИПР содержит данные о потребности якорного участника КИПР в коммунальной инфраструктуре по обеспечению телекоммуникациями и заполняется отдельно по каждой очереди (объекту) телекоммуникаций.</w:t>
      </w:r>
    </w:p>
    <w:p w:rsidR="00087951" w:rsidRPr="00ED6D47" w:rsidRDefault="00087951" w:rsidP="000879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200 раздела 2 паспорта КИПР содержит данные о потребности якорного участника КИПР в коммунальной инфраструктуре по обеспечению теплоснабжения и заполняется путе</w:t>
      </w:r>
      <w:r w:rsidR="00C567E0">
        <w:rPr>
          <w:rFonts w:ascii="Times New Roman" w:hAnsi="Times New Roman" w:cs="Times New Roman"/>
          <w:sz w:val="28"/>
          <w:szCs w:val="28"/>
        </w:rPr>
        <w:t>м суммирования данных по каждой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из очередей (объектов) теплоснабжения.</w:t>
      </w:r>
    </w:p>
    <w:p w:rsidR="00087951" w:rsidRPr="00ED6D47" w:rsidRDefault="00087951" w:rsidP="000879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210 раздела 2 паспорта КИПР содержит данные о потребности якорного участника КИПР в коммунальной инфраструктуре по обеспечению электроснабжения и заполняется путем суммирования данных по каждой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из очередей (объектов) электроснабжения.</w:t>
      </w:r>
    </w:p>
    <w:p w:rsidR="00087951" w:rsidRPr="00ED6D47" w:rsidRDefault="00087951" w:rsidP="000879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220 раздела 2 паспорта КИПР содержит данные о потребности якорного участника КИПР в автотранспортной инфраструктуре и заполняется путем суммирования данных по каждому из проектов строительства (реконструкции) дорожной сети.</w:t>
      </w:r>
    </w:p>
    <w:p w:rsidR="00087951" w:rsidRPr="00ED6D47" w:rsidRDefault="00087951" w:rsidP="000879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230 раздела 2 паспорта КИПР содержит данные о потребности якорного участника КИПР в железнодорожной инфраструктуре и заполняется путем суммирования данных по каждому из проектов строительства (реконструкции) железнодорожной сети.</w:t>
      </w:r>
    </w:p>
    <w:p w:rsidR="00EA5974" w:rsidRPr="00ED6D47" w:rsidRDefault="00EA5974" w:rsidP="00EA597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240 раздела 2 паспорта КИПР содержит данные о потребности якорного участника КИПР в иной транспортной инфраструктуре и заполняется отдельно по каждому виду иной транспортной инфраструктуры.</w:t>
      </w:r>
    </w:p>
    <w:p w:rsidR="00EA5974" w:rsidRPr="005504DF" w:rsidRDefault="00EA5974" w:rsidP="00EA597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250 раздела 2 паспорта КИПР содержит данные о потребности якорного участника КИПР в технологической и (или) иной инфраструктуре (специальных сервисах) и заполняется отдельно по каждому объекту технологической и (или) иной инфраструктуры (специальному сервису).</w:t>
      </w:r>
    </w:p>
    <w:p w:rsidR="001845E0" w:rsidRPr="00ED6D47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300 раздела 2 паспорта КИПР содержит данные о количестве созданных высокопроизводительных рабочих мест якорным </w:t>
      </w:r>
      <w:r w:rsidR="00D003D4" w:rsidRPr="00ED6D47">
        <w:rPr>
          <w:rFonts w:ascii="Times New Roman" w:hAnsi="Times New Roman" w:cs="Times New Roman"/>
          <w:sz w:val="28"/>
          <w:szCs w:val="28"/>
        </w:rPr>
        <w:t xml:space="preserve">участником </w:t>
      </w:r>
      <w:r w:rsidRPr="00ED6D47">
        <w:rPr>
          <w:rFonts w:ascii="Times New Roman" w:hAnsi="Times New Roman" w:cs="Times New Roman"/>
          <w:sz w:val="28"/>
          <w:szCs w:val="28"/>
        </w:rPr>
        <w:t>КИПР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 и заполняется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AC445A" w:rsidRDefault="00AC445A" w:rsidP="00CC5EF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0130" w:rsidRDefault="00080130" w:rsidP="00CC5EF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0130" w:rsidRPr="00ED6D47" w:rsidRDefault="00080130" w:rsidP="00CC5EF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B" w:rsidRPr="00ED6D47" w:rsidRDefault="00CC5EFB" w:rsidP="00CC5EFB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. Порядок заполнения раздела 3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proofErr w:type="gramEnd"/>
      <w:r w:rsidRPr="00ED6D47">
        <w:rPr>
          <w:rFonts w:ascii="Times New Roman" w:hAnsi="Times New Roman" w:cs="Times New Roman"/>
          <w:b/>
          <w:sz w:val="28"/>
          <w:szCs w:val="28"/>
        </w:rPr>
        <w:br/>
        <w:t>(типовые участники КИПР)</w:t>
      </w:r>
    </w:p>
    <w:p w:rsidR="006F116C" w:rsidRPr="00ED6D47" w:rsidRDefault="006147B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Типовые участники КИПР – </w:t>
      </w:r>
      <w:r w:rsidR="006F116C" w:rsidRPr="00ED6D47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ED6D47">
        <w:rPr>
          <w:rFonts w:ascii="Times New Roman" w:hAnsi="Times New Roman" w:cs="Times New Roman"/>
          <w:sz w:val="28"/>
          <w:szCs w:val="28"/>
        </w:rPr>
        <w:t>участник</w:t>
      </w:r>
      <w:r w:rsidR="006F116C" w:rsidRPr="00ED6D47">
        <w:rPr>
          <w:rFonts w:ascii="Times New Roman" w:hAnsi="Times New Roman" w:cs="Times New Roman"/>
          <w:sz w:val="28"/>
          <w:szCs w:val="28"/>
        </w:rPr>
        <w:t>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</w:t>
      </w:r>
      <w:r w:rsidR="00CC092B" w:rsidRPr="00ED6D47">
        <w:rPr>
          <w:rFonts w:ascii="Times New Roman" w:hAnsi="Times New Roman" w:cs="Times New Roman"/>
          <w:sz w:val="28"/>
          <w:szCs w:val="28"/>
        </w:rPr>
        <w:t xml:space="preserve">, </w:t>
      </w:r>
      <w:r w:rsidR="006F116C" w:rsidRPr="00ED6D47">
        <w:rPr>
          <w:rFonts w:ascii="Times New Roman" w:hAnsi="Times New Roman" w:cs="Times New Roman"/>
          <w:sz w:val="28"/>
          <w:szCs w:val="28"/>
        </w:rPr>
        <w:t>осуществляю</w:t>
      </w:r>
      <w:r w:rsidR="005947BE" w:rsidRPr="00ED6D47">
        <w:rPr>
          <w:rFonts w:ascii="Times New Roman" w:hAnsi="Times New Roman" w:cs="Times New Roman"/>
          <w:sz w:val="28"/>
          <w:szCs w:val="28"/>
        </w:rPr>
        <w:t>щих</w:t>
      </w:r>
      <w:r w:rsidR="006F116C" w:rsidRPr="00ED6D47">
        <w:rPr>
          <w:rFonts w:ascii="Times New Roman" w:hAnsi="Times New Roman" w:cs="Times New Roman"/>
          <w:sz w:val="28"/>
          <w:szCs w:val="28"/>
        </w:rPr>
        <w:t xml:space="preserve"> свою деятельность в рамках КИПР.</w:t>
      </w:r>
    </w:p>
    <w:p w:rsidR="005947BE" w:rsidRPr="00ED6D47" w:rsidRDefault="005947BE" w:rsidP="006F116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Типовые участники КИПР включаются в паспорт КИПР путем:</w:t>
      </w:r>
    </w:p>
    <w:p w:rsidR="005947BE" w:rsidRPr="00ED6D47" w:rsidRDefault="005947BE" w:rsidP="005947BE">
      <w:pPr>
        <w:pStyle w:val="a3"/>
        <w:numPr>
          <w:ilvl w:val="0"/>
          <w:numId w:val="2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разделения действующих участников КИПР на виды и формирования </w:t>
      </w:r>
      <w:r w:rsidR="00D40728" w:rsidRPr="00ED6D47">
        <w:rPr>
          <w:rFonts w:ascii="Times New Roman" w:hAnsi="Times New Roman" w:cs="Times New Roman"/>
          <w:sz w:val="28"/>
          <w:szCs w:val="28"/>
        </w:rPr>
        <w:t>усредненных</w:t>
      </w:r>
      <w:r w:rsidRPr="00ED6D47">
        <w:rPr>
          <w:rFonts w:ascii="Times New Roman" w:hAnsi="Times New Roman" w:cs="Times New Roman"/>
          <w:sz w:val="28"/>
          <w:szCs w:val="28"/>
        </w:rPr>
        <w:t xml:space="preserve"> финансово-экономич</w:t>
      </w:r>
      <w:r w:rsidR="00C567E0">
        <w:rPr>
          <w:rFonts w:ascii="Times New Roman" w:hAnsi="Times New Roman" w:cs="Times New Roman"/>
          <w:sz w:val="28"/>
          <w:szCs w:val="28"/>
        </w:rPr>
        <w:t>еских показателей, потребностей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инфраструктурном обеспечении по каждому виду участников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с указанием планируемого роста их количества по годам с года начала реализации КИПР</w:t>
      </w:r>
      <w:r w:rsidR="00386461" w:rsidRPr="00ED6D47">
        <w:rPr>
          <w:rFonts w:ascii="Times New Roman" w:hAnsi="Times New Roman" w:cs="Times New Roman"/>
          <w:sz w:val="28"/>
          <w:szCs w:val="28"/>
        </w:rPr>
        <w:t>;</w:t>
      </w:r>
    </w:p>
    <w:p w:rsidR="00386461" w:rsidRPr="00ED6D47" w:rsidRDefault="00386461" w:rsidP="005947BE">
      <w:pPr>
        <w:pStyle w:val="a3"/>
        <w:numPr>
          <w:ilvl w:val="0"/>
          <w:numId w:val="2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формирования видов типовых участников КИПР на основании прогнозных данных по привлечению участников КИПР с указанием по ним </w:t>
      </w:r>
      <w:r w:rsidR="00D40728" w:rsidRPr="00ED6D47">
        <w:rPr>
          <w:rFonts w:ascii="Times New Roman" w:hAnsi="Times New Roman" w:cs="Times New Roman"/>
          <w:sz w:val="28"/>
          <w:szCs w:val="28"/>
        </w:rPr>
        <w:t>усредненных</w:t>
      </w:r>
      <w:r w:rsidRPr="00ED6D47">
        <w:rPr>
          <w:rFonts w:ascii="Times New Roman" w:hAnsi="Times New Roman" w:cs="Times New Roman"/>
          <w:sz w:val="28"/>
          <w:szCs w:val="28"/>
        </w:rPr>
        <w:t xml:space="preserve"> финансово-экономических показателей и роста их количества по годам с года начала реализации КИПР.</w:t>
      </w:r>
    </w:p>
    <w:p w:rsidR="004C7305" w:rsidRPr="00ED6D47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Раздел 3 паспорта КИПР заполняется по </w:t>
      </w:r>
      <w:r w:rsidR="00940568" w:rsidRPr="00ED6D47">
        <w:rPr>
          <w:rFonts w:ascii="Times New Roman" w:hAnsi="Times New Roman" w:cs="Times New Roman"/>
          <w:sz w:val="28"/>
          <w:szCs w:val="28"/>
        </w:rPr>
        <w:t>каждому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A5362A" w:rsidRPr="00ED6D47">
        <w:rPr>
          <w:rFonts w:ascii="Times New Roman" w:hAnsi="Times New Roman" w:cs="Times New Roman"/>
          <w:sz w:val="28"/>
          <w:szCs w:val="28"/>
        </w:rPr>
        <w:t xml:space="preserve">виду </w:t>
      </w:r>
      <w:r w:rsidRPr="00ED6D47">
        <w:rPr>
          <w:rFonts w:ascii="Times New Roman" w:hAnsi="Times New Roman" w:cs="Times New Roman"/>
          <w:sz w:val="28"/>
          <w:szCs w:val="28"/>
        </w:rPr>
        <w:t>типов</w:t>
      </w:r>
      <w:r w:rsidR="00940568" w:rsidRPr="00ED6D47">
        <w:rPr>
          <w:rFonts w:ascii="Times New Roman" w:hAnsi="Times New Roman" w:cs="Times New Roman"/>
          <w:sz w:val="28"/>
          <w:szCs w:val="28"/>
        </w:rPr>
        <w:t>о</w:t>
      </w:r>
      <w:r w:rsidR="00A5362A" w:rsidRPr="00ED6D47">
        <w:rPr>
          <w:rFonts w:ascii="Times New Roman" w:hAnsi="Times New Roman" w:cs="Times New Roman"/>
          <w:sz w:val="28"/>
          <w:szCs w:val="28"/>
        </w:rPr>
        <w:t>го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A5362A" w:rsidRPr="00ED6D47">
        <w:rPr>
          <w:rFonts w:ascii="Times New Roman" w:hAnsi="Times New Roman" w:cs="Times New Roman"/>
          <w:sz w:val="28"/>
          <w:szCs w:val="28"/>
        </w:rPr>
        <w:t>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КИПР. По каждому виду типового участника КИПР указывается наименование вида типового уча</w:t>
      </w:r>
      <w:r w:rsidR="00C567E0">
        <w:rPr>
          <w:rFonts w:ascii="Times New Roman" w:hAnsi="Times New Roman" w:cs="Times New Roman"/>
          <w:sz w:val="28"/>
          <w:szCs w:val="28"/>
        </w:rPr>
        <w:t>стника КИПР, цель и направление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его деятельности.</w:t>
      </w:r>
    </w:p>
    <w:p w:rsidR="004C7305" w:rsidRPr="00ED6D47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t>Блок 1</w:t>
      </w:r>
      <w:r w:rsidR="00D003D4" w:rsidRPr="00ED6D47">
        <w:rPr>
          <w:rFonts w:ascii="Times New Roman" w:hAnsi="Times New Roman" w:cs="Times New Roman"/>
          <w:b/>
          <w:sz w:val="28"/>
          <w:szCs w:val="28"/>
        </w:rPr>
        <w:t xml:space="preserve"> подраздела 1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раздела 3 паспорта КИПР содержит данные о финансовых показателях типового участника КИПР.</w:t>
      </w:r>
    </w:p>
    <w:p w:rsidR="004C7305" w:rsidRPr="00ED6D47" w:rsidRDefault="0025236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010</w:t>
      </w:r>
      <w:r w:rsidR="004C7305" w:rsidRPr="00ED6D47">
        <w:rPr>
          <w:rFonts w:ascii="Times New Roman" w:hAnsi="Times New Roman" w:cs="Times New Roman"/>
          <w:sz w:val="28"/>
          <w:szCs w:val="28"/>
        </w:rPr>
        <w:t>, 0</w:t>
      </w:r>
      <w:r w:rsidRPr="00ED6D47">
        <w:rPr>
          <w:rFonts w:ascii="Times New Roman" w:hAnsi="Times New Roman" w:cs="Times New Roman"/>
          <w:sz w:val="28"/>
          <w:szCs w:val="28"/>
        </w:rPr>
        <w:t>1</w:t>
      </w:r>
      <w:r w:rsidR="004C7305" w:rsidRPr="00ED6D47">
        <w:rPr>
          <w:rFonts w:ascii="Times New Roman" w:hAnsi="Times New Roman" w:cs="Times New Roman"/>
          <w:sz w:val="28"/>
          <w:szCs w:val="28"/>
        </w:rPr>
        <w:t>1, 0</w:t>
      </w:r>
      <w:r w:rsidRPr="00ED6D47">
        <w:rPr>
          <w:rFonts w:ascii="Times New Roman" w:hAnsi="Times New Roman" w:cs="Times New Roman"/>
          <w:sz w:val="28"/>
          <w:szCs w:val="28"/>
        </w:rPr>
        <w:t>1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2 раздела 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содержат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о </w:t>
      </w:r>
      <w:r w:rsidRPr="00ED6D47">
        <w:rPr>
          <w:rFonts w:ascii="Times New Roman" w:hAnsi="Times New Roman" w:cs="Times New Roman"/>
          <w:sz w:val="28"/>
          <w:szCs w:val="28"/>
        </w:rPr>
        <w:t xml:space="preserve">средней 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выручке </w:t>
      </w:r>
      <w:r w:rsidRPr="00ED6D47">
        <w:rPr>
          <w:rFonts w:ascii="Times New Roman" w:hAnsi="Times New Roman" w:cs="Times New Roman"/>
          <w:sz w:val="28"/>
          <w:szCs w:val="28"/>
        </w:rPr>
        <w:t xml:space="preserve">типового </w:t>
      </w:r>
      <w:r w:rsidR="004C7305" w:rsidRPr="00ED6D47">
        <w:rPr>
          <w:rFonts w:ascii="Times New Roman" w:hAnsi="Times New Roman" w:cs="Times New Roman"/>
          <w:sz w:val="28"/>
          <w:szCs w:val="28"/>
        </w:rPr>
        <w:t>участник</w:t>
      </w:r>
      <w:r w:rsidRPr="00ED6D47">
        <w:rPr>
          <w:rFonts w:ascii="Times New Roman" w:hAnsi="Times New Roman" w:cs="Times New Roman"/>
          <w:sz w:val="28"/>
          <w:szCs w:val="28"/>
        </w:rPr>
        <w:t>а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КИПР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4C7305" w:rsidRPr="00ED6D47">
        <w:rPr>
          <w:rFonts w:ascii="Times New Roman" w:hAnsi="Times New Roman" w:cs="Times New Roman"/>
          <w:sz w:val="28"/>
          <w:szCs w:val="28"/>
        </w:rPr>
        <w:t>и заполняются вручную. Сумма значений строк 0</w:t>
      </w:r>
      <w:r w:rsidRPr="00ED6D47">
        <w:rPr>
          <w:rFonts w:ascii="Times New Roman" w:hAnsi="Times New Roman" w:cs="Times New Roman"/>
          <w:sz w:val="28"/>
          <w:szCs w:val="28"/>
        </w:rPr>
        <w:t>1</w:t>
      </w:r>
      <w:r w:rsidR="004C7305" w:rsidRPr="00ED6D47">
        <w:rPr>
          <w:rFonts w:ascii="Times New Roman" w:hAnsi="Times New Roman" w:cs="Times New Roman"/>
          <w:sz w:val="28"/>
          <w:szCs w:val="28"/>
        </w:rPr>
        <w:t>1 и 0</w:t>
      </w:r>
      <w:r w:rsidRPr="00ED6D47">
        <w:rPr>
          <w:rFonts w:ascii="Times New Roman" w:hAnsi="Times New Roman" w:cs="Times New Roman"/>
          <w:sz w:val="28"/>
          <w:szCs w:val="28"/>
        </w:rPr>
        <w:t>1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2 раздела 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не мо</w:t>
      </w:r>
      <w:r w:rsidRPr="00ED6D47">
        <w:rPr>
          <w:rFonts w:ascii="Times New Roman" w:hAnsi="Times New Roman" w:cs="Times New Roman"/>
          <w:sz w:val="28"/>
          <w:szCs w:val="28"/>
        </w:rPr>
        <w:t>жет превышать значений строки 01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паспорта КИПР.</w:t>
      </w:r>
    </w:p>
    <w:p w:rsidR="004C7305" w:rsidRPr="00ED6D47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</w:t>
      </w:r>
      <w:r w:rsidR="00252369" w:rsidRPr="00ED6D47">
        <w:rPr>
          <w:rFonts w:ascii="Times New Roman" w:hAnsi="Times New Roman" w:cs="Times New Roman"/>
          <w:sz w:val="28"/>
          <w:szCs w:val="28"/>
        </w:rPr>
        <w:t>2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252369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 о расходах, связанных с производством и реализацией товаров, работ, услуг </w:t>
      </w:r>
      <w:r w:rsidR="00252369" w:rsidRPr="00ED6D47">
        <w:rPr>
          <w:rFonts w:ascii="Times New Roman" w:hAnsi="Times New Roman" w:cs="Times New Roman"/>
          <w:sz w:val="28"/>
          <w:szCs w:val="28"/>
        </w:rPr>
        <w:t xml:space="preserve">типового </w:t>
      </w:r>
      <w:r w:rsidRPr="00ED6D47">
        <w:rPr>
          <w:rFonts w:ascii="Times New Roman" w:hAnsi="Times New Roman" w:cs="Times New Roman"/>
          <w:sz w:val="28"/>
          <w:szCs w:val="28"/>
        </w:rPr>
        <w:t>участника КИПР и заполняется вручную.</w:t>
      </w:r>
    </w:p>
    <w:p w:rsidR="004C7305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</w:t>
      </w:r>
      <w:r w:rsidR="00252369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252369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 о прибыли </w:t>
      </w:r>
      <w:r w:rsidR="00252369" w:rsidRPr="00ED6D47">
        <w:rPr>
          <w:rFonts w:ascii="Times New Roman" w:hAnsi="Times New Roman" w:cs="Times New Roman"/>
          <w:sz w:val="28"/>
          <w:szCs w:val="28"/>
        </w:rPr>
        <w:t>типового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 КИПР и заполняется </w:t>
      </w:r>
      <w:r w:rsidR="002E611C" w:rsidRPr="00ED6D47">
        <w:rPr>
          <w:rFonts w:ascii="Times New Roman" w:hAnsi="Times New Roman" w:cs="Times New Roman"/>
          <w:sz w:val="28"/>
          <w:szCs w:val="28"/>
        </w:rPr>
        <w:t>путем вычитания из значений строки 010 значений строки 020 раздела 3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603766" w:rsidRPr="00603766" w:rsidRDefault="00603766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035 раздела 3</w:t>
      </w:r>
      <w:r w:rsidRPr="00603766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 о совокупной добавленной стоимости, получаемой на территории КИПР </w:t>
      </w:r>
      <w:r>
        <w:rPr>
          <w:rFonts w:ascii="Times New Roman" w:hAnsi="Times New Roman" w:cs="Times New Roman"/>
          <w:sz w:val="28"/>
          <w:szCs w:val="28"/>
        </w:rPr>
        <w:t>типовым</w:t>
      </w:r>
      <w:r w:rsidRPr="00603766">
        <w:rPr>
          <w:rFonts w:ascii="Times New Roman" w:hAnsi="Times New Roman" w:cs="Times New Roman"/>
          <w:sz w:val="28"/>
          <w:szCs w:val="28"/>
        </w:rPr>
        <w:t xml:space="preserve"> участником КИПР, и заполняется с учетом положений приказа Минфина России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603766">
        <w:rPr>
          <w:rFonts w:ascii="Times New Roman" w:hAnsi="Times New Roman" w:cs="Times New Roman"/>
          <w:sz w:val="28"/>
          <w:szCs w:val="28"/>
        </w:rPr>
        <w:t>от 30.01.2015 № 20н «Об утверждении Методики расчета совокупной добавленной стоимости, получаемой на территории индустриального парка или технопарка».</w:t>
      </w:r>
    </w:p>
    <w:p w:rsidR="004C7305" w:rsidRPr="00ED6D47" w:rsidRDefault="0025236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Строка 04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об инвестициях, направленных </w:t>
      </w:r>
      <w:r w:rsidRPr="00ED6D47">
        <w:rPr>
          <w:rFonts w:ascii="Times New Roman" w:hAnsi="Times New Roman" w:cs="Times New Roman"/>
          <w:sz w:val="28"/>
          <w:szCs w:val="28"/>
        </w:rPr>
        <w:t>типовым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участником КИПР на инвестиционной стадии реализации КИПР. Значение строки 0</w:t>
      </w:r>
      <w:r w:rsidRPr="00ED6D47">
        <w:rPr>
          <w:rFonts w:ascii="Times New Roman" w:hAnsi="Times New Roman" w:cs="Times New Roman"/>
          <w:sz w:val="28"/>
          <w:szCs w:val="28"/>
        </w:rPr>
        <w:t>4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4C7305" w:rsidRPr="00ED6D47">
        <w:rPr>
          <w:rFonts w:ascii="Times New Roman" w:hAnsi="Times New Roman" w:cs="Times New Roman"/>
          <w:sz w:val="28"/>
          <w:szCs w:val="28"/>
        </w:rPr>
        <w:t>не может превышать суммы значений строк 1</w:t>
      </w:r>
      <w:r w:rsidRPr="00ED6D47">
        <w:rPr>
          <w:rFonts w:ascii="Times New Roman" w:hAnsi="Times New Roman" w:cs="Times New Roman"/>
          <w:sz w:val="28"/>
          <w:szCs w:val="28"/>
        </w:rPr>
        <w:t>0</w:t>
      </w:r>
      <w:r w:rsidR="004C7305" w:rsidRPr="00ED6D47">
        <w:rPr>
          <w:rFonts w:ascii="Times New Roman" w:hAnsi="Times New Roman" w:cs="Times New Roman"/>
          <w:sz w:val="28"/>
          <w:szCs w:val="28"/>
        </w:rPr>
        <w:t>0 (финансовая государственная поддержка на инвестиционной стадии), 1</w:t>
      </w:r>
      <w:r w:rsidRPr="00ED6D47">
        <w:rPr>
          <w:rFonts w:ascii="Times New Roman" w:hAnsi="Times New Roman" w:cs="Times New Roman"/>
          <w:sz w:val="28"/>
          <w:szCs w:val="28"/>
        </w:rPr>
        <w:t>2</w:t>
      </w:r>
      <w:r w:rsidR="004C7305" w:rsidRPr="00ED6D47">
        <w:rPr>
          <w:rFonts w:ascii="Times New Roman" w:hAnsi="Times New Roman" w:cs="Times New Roman"/>
          <w:sz w:val="28"/>
          <w:szCs w:val="28"/>
        </w:rPr>
        <w:t>0 (собственные вложения), 1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0 (объем привлеченных кредитных средств) раздела 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паспорта КИПР.</w:t>
      </w:r>
    </w:p>
    <w:p w:rsidR="004C7305" w:rsidRPr="00ED6D47" w:rsidRDefault="0025236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05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 о налоговых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и таможенных платежах </w:t>
      </w:r>
      <w:r w:rsidRPr="00ED6D47">
        <w:rPr>
          <w:rFonts w:ascii="Times New Roman" w:hAnsi="Times New Roman" w:cs="Times New Roman"/>
          <w:sz w:val="28"/>
          <w:szCs w:val="28"/>
        </w:rPr>
        <w:t xml:space="preserve">типового </w:t>
      </w:r>
      <w:r w:rsidR="004C7305" w:rsidRPr="00ED6D47">
        <w:rPr>
          <w:rFonts w:ascii="Times New Roman" w:hAnsi="Times New Roman" w:cs="Times New Roman"/>
          <w:sz w:val="28"/>
          <w:szCs w:val="28"/>
        </w:rPr>
        <w:t>участника КИПР в федеральный бюджет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4C7305"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суммирования строк 0</w:t>
      </w:r>
      <w:r w:rsidRPr="00ED6D47">
        <w:rPr>
          <w:rFonts w:ascii="Times New Roman" w:hAnsi="Times New Roman" w:cs="Times New Roman"/>
          <w:sz w:val="28"/>
          <w:szCs w:val="28"/>
        </w:rPr>
        <w:t>51</w:t>
      </w:r>
      <w:r w:rsidR="004C7305" w:rsidRPr="00ED6D47">
        <w:rPr>
          <w:rFonts w:ascii="Times New Roman" w:hAnsi="Times New Roman" w:cs="Times New Roman"/>
          <w:sz w:val="28"/>
          <w:szCs w:val="28"/>
        </w:rPr>
        <w:t>-0</w:t>
      </w:r>
      <w:r w:rsidRPr="00ED6D47">
        <w:rPr>
          <w:rFonts w:ascii="Times New Roman" w:hAnsi="Times New Roman" w:cs="Times New Roman"/>
          <w:sz w:val="28"/>
          <w:szCs w:val="28"/>
        </w:rPr>
        <w:t>7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9 раздела 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="004C7305" w:rsidRPr="00ED6D47">
        <w:rPr>
          <w:rFonts w:ascii="Times New Roman" w:hAnsi="Times New Roman" w:cs="Times New Roman"/>
          <w:sz w:val="28"/>
          <w:szCs w:val="28"/>
        </w:rPr>
        <w:t>.</w:t>
      </w:r>
    </w:p>
    <w:p w:rsidR="004C7305" w:rsidRPr="00ED6D47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</w:t>
      </w:r>
      <w:r w:rsidR="00252369" w:rsidRPr="00ED6D47">
        <w:rPr>
          <w:rFonts w:ascii="Times New Roman" w:hAnsi="Times New Roman" w:cs="Times New Roman"/>
          <w:sz w:val="28"/>
          <w:szCs w:val="28"/>
        </w:rPr>
        <w:t>ка 08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252369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 о налоговых платежах </w:t>
      </w:r>
      <w:r w:rsidR="00252369" w:rsidRPr="00ED6D47">
        <w:rPr>
          <w:rFonts w:ascii="Times New Roman" w:hAnsi="Times New Roman" w:cs="Times New Roman"/>
          <w:sz w:val="28"/>
          <w:szCs w:val="28"/>
        </w:rPr>
        <w:t xml:space="preserve">типового </w:t>
      </w:r>
      <w:r w:rsidRPr="00ED6D47">
        <w:rPr>
          <w:rFonts w:ascii="Times New Roman" w:hAnsi="Times New Roman" w:cs="Times New Roman"/>
          <w:sz w:val="28"/>
          <w:szCs w:val="28"/>
        </w:rPr>
        <w:t xml:space="preserve">участника КИПР в бюджет </w:t>
      </w:r>
      <w:r w:rsidR="00252369" w:rsidRPr="00ED6D47">
        <w:rPr>
          <w:rFonts w:ascii="Times New Roman" w:hAnsi="Times New Roman" w:cs="Times New Roman"/>
          <w:sz w:val="28"/>
          <w:szCs w:val="28"/>
        </w:rPr>
        <w:t xml:space="preserve">субъекта Российской Федерации </w:t>
      </w:r>
      <w:r w:rsidRPr="00ED6D47">
        <w:rPr>
          <w:rFonts w:ascii="Times New Roman" w:hAnsi="Times New Roman" w:cs="Times New Roman"/>
          <w:sz w:val="28"/>
          <w:szCs w:val="28"/>
        </w:rPr>
        <w:t>и заполня</w:t>
      </w:r>
      <w:r w:rsidR="00252369" w:rsidRPr="00ED6D47">
        <w:rPr>
          <w:rFonts w:ascii="Times New Roman" w:hAnsi="Times New Roman" w:cs="Times New Roman"/>
          <w:sz w:val="28"/>
          <w:szCs w:val="28"/>
        </w:rPr>
        <w:t>ется путем суммирования строк 08</w:t>
      </w:r>
      <w:r w:rsidRPr="00ED6D47">
        <w:rPr>
          <w:rFonts w:ascii="Times New Roman" w:hAnsi="Times New Roman" w:cs="Times New Roman"/>
          <w:sz w:val="28"/>
          <w:szCs w:val="28"/>
        </w:rPr>
        <w:t>1-</w:t>
      </w:r>
      <w:r w:rsidR="00252369" w:rsidRPr="00ED6D47">
        <w:rPr>
          <w:rFonts w:ascii="Times New Roman" w:hAnsi="Times New Roman" w:cs="Times New Roman"/>
          <w:sz w:val="28"/>
          <w:szCs w:val="28"/>
        </w:rPr>
        <w:t>099</w:t>
      </w:r>
      <w:r w:rsidRPr="00ED6D47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252369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="00252369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4C7305" w:rsidRPr="00ED6D47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 w:rsidR="00252369" w:rsidRPr="00ED6D47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D003D4" w:rsidRPr="00ED6D47">
        <w:rPr>
          <w:rFonts w:ascii="Times New Roman" w:hAnsi="Times New Roman" w:cs="Times New Roman"/>
          <w:b/>
          <w:sz w:val="28"/>
          <w:szCs w:val="28"/>
        </w:rPr>
        <w:t>подраздела 1</w:t>
      </w:r>
      <w:r w:rsidR="00252369" w:rsidRPr="00ED6D47">
        <w:rPr>
          <w:rFonts w:ascii="Times New Roman" w:hAnsi="Times New Roman" w:cs="Times New Roman"/>
          <w:b/>
          <w:sz w:val="28"/>
          <w:szCs w:val="28"/>
        </w:rPr>
        <w:t>раздела 3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паспорта КИПР содержит данные об источниках финансирования деятельности </w:t>
      </w:r>
      <w:r w:rsidR="00252369" w:rsidRPr="00ED6D47">
        <w:rPr>
          <w:rFonts w:ascii="Times New Roman" w:hAnsi="Times New Roman" w:cs="Times New Roman"/>
          <w:b/>
          <w:sz w:val="28"/>
          <w:szCs w:val="28"/>
        </w:rPr>
        <w:t>типового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участника КИПР.</w:t>
      </w:r>
    </w:p>
    <w:p w:rsidR="004C7305" w:rsidRPr="00ED6D47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>Строка 1</w:t>
      </w:r>
      <w:r w:rsidR="00252369" w:rsidRPr="00ED6D47">
        <w:rPr>
          <w:rFonts w:ascii="Times New Roman" w:hAnsi="Times New Roman" w:cs="Times New Roman"/>
          <w:sz w:val="28"/>
          <w:szCs w:val="28"/>
        </w:rPr>
        <w:t>0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252369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 о финансовой государственной поддержке </w:t>
      </w:r>
      <w:r w:rsidR="00252369" w:rsidRPr="00ED6D47">
        <w:rPr>
          <w:rFonts w:ascii="Times New Roman" w:hAnsi="Times New Roman" w:cs="Times New Roman"/>
          <w:sz w:val="28"/>
          <w:szCs w:val="28"/>
        </w:rPr>
        <w:t xml:space="preserve">типового участника </w:t>
      </w:r>
      <w:r w:rsidRPr="00ED6D47">
        <w:rPr>
          <w:rFonts w:ascii="Times New Roman" w:hAnsi="Times New Roman" w:cs="Times New Roman"/>
          <w:sz w:val="28"/>
          <w:szCs w:val="28"/>
        </w:rPr>
        <w:t>КИПР на инвестиционного стадии и заполняется путем суммирования строк 1</w:t>
      </w:r>
      <w:r w:rsidR="00252369" w:rsidRPr="00ED6D47">
        <w:rPr>
          <w:rFonts w:ascii="Times New Roman" w:hAnsi="Times New Roman" w:cs="Times New Roman"/>
          <w:sz w:val="28"/>
          <w:szCs w:val="28"/>
        </w:rPr>
        <w:t>01</w:t>
      </w:r>
      <w:r w:rsidRPr="00ED6D47">
        <w:rPr>
          <w:rFonts w:ascii="Times New Roman" w:hAnsi="Times New Roman" w:cs="Times New Roman"/>
          <w:sz w:val="28"/>
          <w:szCs w:val="28"/>
        </w:rPr>
        <w:t xml:space="preserve"> (за счет средств федерального бюджета) и 1</w:t>
      </w:r>
      <w:r w:rsidR="00252369" w:rsidRPr="00ED6D47">
        <w:rPr>
          <w:rFonts w:ascii="Times New Roman" w:hAnsi="Times New Roman" w:cs="Times New Roman"/>
          <w:sz w:val="28"/>
          <w:szCs w:val="28"/>
        </w:rPr>
        <w:t>0</w:t>
      </w:r>
      <w:r w:rsidRPr="00ED6D47">
        <w:rPr>
          <w:rFonts w:ascii="Times New Roman" w:hAnsi="Times New Roman" w:cs="Times New Roman"/>
          <w:sz w:val="28"/>
          <w:szCs w:val="28"/>
        </w:rPr>
        <w:t xml:space="preserve">2 (за счет средств бюджета субъекта Российской Федерации) раздела </w:t>
      </w:r>
      <w:r w:rsidR="00252369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="00252369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100 не может превышать значения строки 040 раздела 3 паспорта КИПР.</w:t>
      </w:r>
    </w:p>
    <w:p w:rsidR="004C7305" w:rsidRPr="00ED6D47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</w:t>
      </w:r>
      <w:r w:rsidR="00252369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252369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 об иной государственной поддержке </w:t>
      </w:r>
      <w:r w:rsidR="00252369" w:rsidRPr="00ED6D47">
        <w:rPr>
          <w:rFonts w:ascii="Times New Roman" w:hAnsi="Times New Roman" w:cs="Times New Roman"/>
          <w:sz w:val="28"/>
          <w:szCs w:val="28"/>
        </w:rPr>
        <w:t xml:space="preserve">типового участника </w:t>
      </w:r>
      <w:r w:rsidRPr="00ED6D47">
        <w:rPr>
          <w:rFonts w:ascii="Times New Roman" w:hAnsi="Times New Roman" w:cs="Times New Roman"/>
          <w:sz w:val="28"/>
          <w:szCs w:val="28"/>
        </w:rPr>
        <w:t>КИПР (государственная поддержка на эксплуатационной стадии реализации КИПР) и заполняется путем суммирования строк 1</w:t>
      </w:r>
      <w:r w:rsidR="00252369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1 (за счет средств федерального бюджета) и 1</w:t>
      </w:r>
      <w:r w:rsidR="00252369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2 (за счет средств бюджета субъекта Российской Федерации) раздела </w:t>
      </w:r>
      <w:r w:rsidR="00252369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="00252369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4C7305" w:rsidRPr="00ED6D47" w:rsidRDefault="0025236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12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 о собственных вложениях </w:t>
      </w:r>
      <w:r w:rsidRPr="00ED6D47">
        <w:rPr>
          <w:rFonts w:ascii="Times New Roman" w:hAnsi="Times New Roman" w:cs="Times New Roman"/>
          <w:sz w:val="28"/>
          <w:szCs w:val="28"/>
        </w:rPr>
        <w:t>типового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участника КИПР на инвестиционной стадии КИПР</w:t>
      </w:r>
      <w:r w:rsidR="00A5362A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="004C7305" w:rsidRPr="00ED6D47">
        <w:rPr>
          <w:rFonts w:ascii="Times New Roman" w:hAnsi="Times New Roman" w:cs="Times New Roman"/>
          <w:sz w:val="28"/>
          <w:szCs w:val="28"/>
        </w:rPr>
        <w:t>.</w:t>
      </w:r>
    </w:p>
    <w:p w:rsidR="004C7305" w:rsidRPr="00ED6D47" w:rsidRDefault="00252369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 об объеме привлеченных </w:t>
      </w:r>
      <w:r w:rsidRPr="00ED6D47">
        <w:rPr>
          <w:rFonts w:ascii="Times New Roman" w:hAnsi="Times New Roman" w:cs="Times New Roman"/>
          <w:sz w:val="28"/>
          <w:szCs w:val="28"/>
        </w:rPr>
        <w:t>типовым участником</w:t>
      </w:r>
      <w:r w:rsidR="004C7305" w:rsidRPr="00ED6D47">
        <w:rPr>
          <w:rFonts w:ascii="Times New Roman" w:hAnsi="Times New Roman" w:cs="Times New Roman"/>
          <w:sz w:val="28"/>
          <w:szCs w:val="28"/>
        </w:rPr>
        <w:t xml:space="preserve"> КИПР кредитных средств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инвестиционной стадии КИПР</w:t>
      </w:r>
      <w:r w:rsidR="00A5362A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="004C7305" w:rsidRPr="00ED6D47">
        <w:rPr>
          <w:rFonts w:ascii="Times New Roman" w:hAnsi="Times New Roman" w:cs="Times New Roman"/>
          <w:sz w:val="28"/>
          <w:szCs w:val="28"/>
        </w:rPr>
        <w:t>.</w:t>
      </w:r>
    </w:p>
    <w:p w:rsidR="004C7305" w:rsidRPr="00ED6D47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Блок </w:t>
      </w:r>
      <w:r w:rsidR="00D003D4" w:rsidRPr="00ED6D47">
        <w:rPr>
          <w:rFonts w:ascii="Times New Roman" w:hAnsi="Times New Roman" w:cs="Times New Roman"/>
          <w:b/>
          <w:sz w:val="28"/>
          <w:szCs w:val="28"/>
        </w:rPr>
        <w:t>3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3D4" w:rsidRPr="00ED6D47">
        <w:rPr>
          <w:rFonts w:ascii="Times New Roman" w:hAnsi="Times New Roman" w:cs="Times New Roman"/>
          <w:b/>
          <w:sz w:val="28"/>
          <w:szCs w:val="28"/>
        </w:rPr>
        <w:t xml:space="preserve">подраздела 1 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раздела </w:t>
      </w:r>
      <w:r w:rsidR="00D003D4" w:rsidRPr="00ED6D47">
        <w:rPr>
          <w:rFonts w:ascii="Times New Roman" w:hAnsi="Times New Roman" w:cs="Times New Roman"/>
          <w:b/>
          <w:sz w:val="28"/>
          <w:szCs w:val="28"/>
        </w:rPr>
        <w:t>3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паспорта КИПР содержит данные о потребности </w:t>
      </w:r>
      <w:r w:rsidR="00D003D4" w:rsidRPr="00ED6D47">
        <w:rPr>
          <w:rFonts w:ascii="Times New Roman" w:hAnsi="Times New Roman" w:cs="Times New Roman"/>
          <w:b/>
          <w:sz w:val="28"/>
          <w:szCs w:val="28"/>
        </w:rPr>
        <w:t>типового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участника КИПР в инфраструктурном обеспечении.</w:t>
      </w:r>
    </w:p>
    <w:p w:rsidR="00FC3CEC" w:rsidRPr="00ED6D47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1</w:t>
      </w:r>
      <w:r w:rsidR="00D003D4" w:rsidRPr="00ED6D47">
        <w:rPr>
          <w:rFonts w:ascii="Times New Roman" w:hAnsi="Times New Roman" w:cs="Times New Roman"/>
          <w:sz w:val="28"/>
          <w:szCs w:val="28"/>
        </w:rPr>
        <w:t>5</w:t>
      </w:r>
      <w:r w:rsidRPr="00ED6D47">
        <w:rPr>
          <w:rFonts w:ascii="Times New Roman" w:hAnsi="Times New Roman" w:cs="Times New Roman"/>
          <w:sz w:val="28"/>
          <w:szCs w:val="28"/>
        </w:rPr>
        <w:t>0-2</w:t>
      </w:r>
      <w:r w:rsidR="00D003D4" w:rsidRPr="00ED6D47">
        <w:rPr>
          <w:rFonts w:ascii="Times New Roman" w:hAnsi="Times New Roman" w:cs="Times New Roman"/>
          <w:sz w:val="28"/>
          <w:szCs w:val="28"/>
        </w:rPr>
        <w:t>8</w:t>
      </w:r>
      <w:r w:rsidRPr="00ED6D47">
        <w:rPr>
          <w:rFonts w:ascii="Times New Roman" w:hAnsi="Times New Roman" w:cs="Times New Roman"/>
          <w:sz w:val="28"/>
          <w:szCs w:val="28"/>
        </w:rPr>
        <w:t xml:space="preserve">9 раздела </w:t>
      </w:r>
      <w:r w:rsidR="00D003D4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содержат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потребности </w:t>
      </w:r>
      <w:r w:rsidR="00D003D4" w:rsidRPr="00ED6D47">
        <w:rPr>
          <w:rFonts w:ascii="Times New Roman" w:hAnsi="Times New Roman" w:cs="Times New Roman"/>
          <w:sz w:val="28"/>
          <w:szCs w:val="28"/>
        </w:rPr>
        <w:t>типового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 КИПР в инфраструктурном обеспечении (коммунальная инфраструктура (водоснабжение, водоотведение, газоснабжение, обеспечение телекоммуникациями, теплоснабжение, электроснабжение), транспортная и</w:t>
      </w:r>
      <w:r w:rsidR="00C567E0">
        <w:rPr>
          <w:rFonts w:ascii="Times New Roman" w:hAnsi="Times New Roman" w:cs="Times New Roman"/>
          <w:sz w:val="28"/>
          <w:szCs w:val="28"/>
        </w:rPr>
        <w:t>нфраструктура (автотранспортная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железнодорожная инфраструктура), технологическая и иная инфраструктура, а также потре</w:t>
      </w:r>
      <w:r w:rsidR="00FC3CEC" w:rsidRPr="00ED6D47">
        <w:rPr>
          <w:rFonts w:ascii="Times New Roman" w:hAnsi="Times New Roman" w:cs="Times New Roman"/>
          <w:sz w:val="28"/>
          <w:szCs w:val="28"/>
        </w:rPr>
        <w:t>бности в специальных сервисах). По указанным видам инфраструктуры заполняется установленная мощность объектов инфраструктуры, необходимая типовому участнику КИПР для осуществления деятельности.</w:t>
      </w:r>
    </w:p>
    <w:p w:rsidR="00EA5974" w:rsidRPr="00ED6D47" w:rsidRDefault="00EA5974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В детализации потре</w:t>
      </w:r>
      <w:r w:rsidR="00C567E0">
        <w:rPr>
          <w:rFonts w:ascii="Times New Roman" w:hAnsi="Times New Roman" w:cs="Times New Roman"/>
          <w:sz w:val="28"/>
          <w:szCs w:val="28"/>
        </w:rPr>
        <w:t>бностей типового участника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в инфраструктурном обеспечении могут быть указаны как конкретные объекты инфраструктуры, так и порядковый номер очереди, в рамках которой осуществляется капитальное строительство, модернизация и (или) реконструкция объектов инфраструктуры, обеспечивающих потребности типового участника КИПР. Указанный в блоке </w:t>
      </w:r>
      <w:r w:rsidR="005D0489">
        <w:rPr>
          <w:rFonts w:ascii="Times New Roman" w:hAnsi="Times New Roman" w:cs="Times New Roman"/>
          <w:sz w:val="28"/>
          <w:szCs w:val="28"/>
        </w:rPr>
        <w:t>3</w:t>
      </w:r>
      <w:r w:rsidR="005D0489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D0489">
        <w:rPr>
          <w:rFonts w:ascii="Times New Roman" w:hAnsi="Times New Roman" w:cs="Times New Roman"/>
          <w:sz w:val="28"/>
          <w:szCs w:val="28"/>
        </w:rPr>
        <w:t>3</w:t>
      </w:r>
      <w:r w:rsidR="005D0489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>паспорта КИПР перечень видов инфраструктуры может быть расширен.</w:t>
      </w:r>
    </w:p>
    <w:p w:rsidR="00EA5974" w:rsidRPr="00ED6D47" w:rsidRDefault="00EA5974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150 раздела 2 паспорта КИПР содержит данные о потребности типового участника КИПР в коммунальной инфраструктуре по обеспечению водоснабжения и заполняется путе</w:t>
      </w:r>
      <w:r w:rsidR="00C567E0">
        <w:rPr>
          <w:rFonts w:ascii="Times New Roman" w:hAnsi="Times New Roman" w:cs="Times New Roman"/>
          <w:sz w:val="28"/>
          <w:szCs w:val="28"/>
        </w:rPr>
        <w:t>м суммирования данных по каждой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из очередей (объектов) водоснабжения.</w:t>
      </w:r>
    </w:p>
    <w:p w:rsidR="00EA5974" w:rsidRPr="00ED6D47" w:rsidRDefault="00EA5974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160 раздела 2 паспорта КИПР содержит данные о потребности типового участника КИПР в коммунальной инфраструктуре по обеспечению водоотведения и заполняется путе</w:t>
      </w:r>
      <w:r w:rsidR="00C567E0">
        <w:rPr>
          <w:rFonts w:ascii="Times New Roman" w:hAnsi="Times New Roman" w:cs="Times New Roman"/>
          <w:sz w:val="28"/>
          <w:szCs w:val="28"/>
        </w:rPr>
        <w:t>м суммирования данных по каждой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из очередей (объектов) водоотведения.</w:t>
      </w:r>
    </w:p>
    <w:p w:rsidR="00EA5974" w:rsidRPr="00ED6D47" w:rsidRDefault="00EA5974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170 раздела 2 паспорта КИПР содержит данные о потребности типового участника КИПР в коммунальной инфраструктуре по обеспечению газоснабжения и заполняется путе</w:t>
      </w:r>
      <w:r w:rsidR="00C567E0">
        <w:rPr>
          <w:rFonts w:ascii="Times New Roman" w:hAnsi="Times New Roman" w:cs="Times New Roman"/>
          <w:sz w:val="28"/>
          <w:szCs w:val="28"/>
        </w:rPr>
        <w:t>м суммирования данных по каждой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из очередей (объектов) газоснабжения.</w:t>
      </w:r>
    </w:p>
    <w:p w:rsidR="00EA5974" w:rsidRPr="00ED6D47" w:rsidRDefault="00EA5974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180 раздела 2 паспорта КИПР содержит данные о потребности типового участника КИПР в коммунальной инфраструктуре по обеспечению телекоммуникациями и заполняется отдельно по каждой очереди (объекту) телекоммуникаций.</w:t>
      </w:r>
    </w:p>
    <w:p w:rsidR="00EA5974" w:rsidRPr="00ED6D47" w:rsidRDefault="00EA5974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190 раздела 2 паспорта КИПР содержит данные о потребности типового участника КИПР в коммунальной инфраструктуре по обеспечению </w:t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>теплоснабжения и заполняется путем</w:t>
      </w:r>
      <w:r w:rsidR="00C567E0">
        <w:rPr>
          <w:rFonts w:ascii="Times New Roman" w:hAnsi="Times New Roman" w:cs="Times New Roman"/>
          <w:sz w:val="28"/>
          <w:szCs w:val="28"/>
        </w:rPr>
        <w:t xml:space="preserve"> суммирования данных по каждой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из очередей (объектов) теплоснабжения.</w:t>
      </w:r>
    </w:p>
    <w:p w:rsidR="00EA5974" w:rsidRPr="00ED6D47" w:rsidRDefault="00EA5974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200 раздела 2 паспорта КИПР содержит данные о потребности типового участника КИПР в коммунальной инфраструктуре по обеспечению электроснабжения и заполняется путем суммирования да</w:t>
      </w:r>
      <w:r w:rsidR="00C567E0">
        <w:rPr>
          <w:rFonts w:ascii="Times New Roman" w:hAnsi="Times New Roman" w:cs="Times New Roman"/>
          <w:sz w:val="28"/>
          <w:szCs w:val="28"/>
        </w:rPr>
        <w:t>нных по каждой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из очередей (объектов) электроснабжения.</w:t>
      </w:r>
    </w:p>
    <w:p w:rsidR="00EA5974" w:rsidRPr="00ED6D47" w:rsidRDefault="00EA5974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210 раздела 2 паспорта КИПР содержит данные о потребности типового участника КИПР в автотранспортной инфраструктуре и заполняется путем суммирования данных по каждому из проектов строительства (реконструкции) дорожной сети.</w:t>
      </w:r>
    </w:p>
    <w:p w:rsidR="00EA5974" w:rsidRPr="00ED6D47" w:rsidRDefault="00EA5974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220 раздела 2 паспорта КИПР содержит данные о потребности типового участника КИПР в железнодорожной инфраструктуре и заполняется путем суммирования данных по каждому из проектов строительства (реконструкции) железнодорожной сети.</w:t>
      </w:r>
    </w:p>
    <w:p w:rsidR="00EA5974" w:rsidRPr="00ED6D47" w:rsidRDefault="00EA5974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230 раздела 2 паспорта КИПР содержит данные о потребности </w:t>
      </w:r>
      <w:r w:rsidR="002C2931" w:rsidRPr="00ED6D47">
        <w:rPr>
          <w:rFonts w:ascii="Times New Roman" w:hAnsi="Times New Roman" w:cs="Times New Roman"/>
          <w:sz w:val="28"/>
          <w:szCs w:val="28"/>
        </w:rPr>
        <w:t>типового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 КИПР в иной транспортной инфраструктуре и заполняется отдельно по каждому виду иной транспортной инфраструктуры.</w:t>
      </w:r>
    </w:p>
    <w:p w:rsidR="00EA5974" w:rsidRDefault="00EA5974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240 раздела 2 паспорта КИПР содержит данные о потребности </w:t>
      </w:r>
      <w:r w:rsidR="002C2931" w:rsidRPr="00ED6D47">
        <w:rPr>
          <w:rFonts w:ascii="Times New Roman" w:hAnsi="Times New Roman" w:cs="Times New Roman"/>
          <w:sz w:val="28"/>
          <w:szCs w:val="28"/>
        </w:rPr>
        <w:t>типового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 КИПР в технологической и (или) иной инфраструктуре (специальных сервисах) и заполняется отдельно по каждому объекту технологической и (или) иной инфраструктуры (специальному сервису).</w:t>
      </w:r>
    </w:p>
    <w:p w:rsidR="005504DF" w:rsidRDefault="005504DF" w:rsidP="00030FF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>, если значения потребност</w:t>
      </w:r>
      <w:r w:rsidR="00571DB5">
        <w:rPr>
          <w:rFonts w:ascii="Times New Roman" w:hAnsi="Times New Roman" w:cs="Times New Roman"/>
          <w:sz w:val="28"/>
          <w:szCs w:val="28"/>
        </w:rPr>
        <w:t>ей</w:t>
      </w:r>
      <w:r w:rsidR="00C567E0">
        <w:rPr>
          <w:rFonts w:ascii="Times New Roman" w:hAnsi="Times New Roman" w:cs="Times New Roman"/>
          <w:sz w:val="28"/>
          <w:szCs w:val="28"/>
        </w:rPr>
        <w:t xml:space="preserve"> типового участника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341C9E">
        <w:rPr>
          <w:rFonts w:ascii="Times New Roman" w:hAnsi="Times New Roman" w:cs="Times New Roman"/>
          <w:sz w:val="28"/>
          <w:szCs w:val="28"/>
        </w:rPr>
        <w:t xml:space="preserve">в инфраструктурном обеспечении </w:t>
      </w:r>
      <w:r w:rsidR="00571DB5">
        <w:rPr>
          <w:rFonts w:ascii="Times New Roman" w:hAnsi="Times New Roman" w:cs="Times New Roman"/>
          <w:sz w:val="28"/>
          <w:szCs w:val="28"/>
        </w:rPr>
        <w:t>не</w:t>
      </w:r>
      <w:r w:rsidR="00341C9E">
        <w:rPr>
          <w:rFonts w:ascii="Times New Roman" w:hAnsi="Times New Roman" w:cs="Times New Roman"/>
          <w:sz w:val="28"/>
          <w:szCs w:val="28"/>
        </w:rPr>
        <w:t xml:space="preserve"> </w:t>
      </w:r>
      <w:r w:rsidR="00571DB5">
        <w:rPr>
          <w:rFonts w:ascii="Times New Roman" w:hAnsi="Times New Roman" w:cs="Times New Roman"/>
          <w:sz w:val="28"/>
          <w:szCs w:val="28"/>
        </w:rPr>
        <w:t>известны</w:t>
      </w:r>
      <w:r w:rsidR="00341C9E">
        <w:rPr>
          <w:rFonts w:ascii="Times New Roman" w:hAnsi="Times New Roman" w:cs="Times New Roman"/>
          <w:sz w:val="28"/>
          <w:szCs w:val="28"/>
        </w:rPr>
        <w:t>, то прогнозировани</w:t>
      </w:r>
      <w:r w:rsidR="005D18D1">
        <w:rPr>
          <w:rFonts w:ascii="Times New Roman" w:hAnsi="Times New Roman" w:cs="Times New Roman"/>
          <w:sz w:val="28"/>
          <w:szCs w:val="28"/>
        </w:rPr>
        <w:t>е</w:t>
      </w:r>
      <w:r w:rsidR="00341C9E">
        <w:rPr>
          <w:rFonts w:ascii="Times New Roman" w:hAnsi="Times New Roman" w:cs="Times New Roman"/>
          <w:sz w:val="28"/>
          <w:szCs w:val="28"/>
        </w:rPr>
        <w:t xml:space="preserve"> данных потребностей </w:t>
      </w:r>
      <w:r w:rsidR="005D18D1">
        <w:rPr>
          <w:rFonts w:ascii="Times New Roman" w:hAnsi="Times New Roman" w:cs="Times New Roman"/>
          <w:sz w:val="28"/>
          <w:szCs w:val="28"/>
        </w:rPr>
        <w:t xml:space="preserve">осуществляется на </w:t>
      </w:r>
      <w:r w:rsidR="00C567E0">
        <w:rPr>
          <w:rFonts w:ascii="Times New Roman" w:hAnsi="Times New Roman" w:cs="Times New Roman"/>
          <w:sz w:val="28"/>
          <w:szCs w:val="28"/>
        </w:rPr>
        <w:t>основании площадей, планируемых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5D18D1">
        <w:rPr>
          <w:rFonts w:ascii="Times New Roman" w:hAnsi="Times New Roman" w:cs="Times New Roman"/>
          <w:sz w:val="28"/>
          <w:szCs w:val="28"/>
        </w:rPr>
        <w:t>к замещению типовым резидентом КИПР.</w:t>
      </w:r>
      <w:r w:rsidR="00BB5C83">
        <w:rPr>
          <w:rFonts w:ascii="Times New Roman" w:hAnsi="Times New Roman" w:cs="Times New Roman"/>
          <w:sz w:val="28"/>
          <w:szCs w:val="28"/>
        </w:rPr>
        <w:t xml:space="preserve"> Так, усредненное значение потреб</w:t>
      </w:r>
      <w:r w:rsidR="00500BD9">
        <w:rPr>
          <w:rFonts w:ascii="Times New Roman" w:hAnsi="Times New Roman" w:cs="Times New Roman"/>
          <w:sz w:val="28"/>
          <w:szCs w:val="28"/>
        </w:rPr>
        <w:t xml:space="preserve">ности типового участника КИПР </w:t>
      </w:r>
      <w:r w:rsidR="00500BD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500BD9" w:rsidRPr="00500BD9">
        <w:rPr>
          <w:rFonts w:ascii="Times New Roman" w:hAnsi="Times New Roman" w:cs="Times New Roman"/>
          <w:sz w:val="28"/>
          <w:szCs w:val="28"/>
        </w:rPr>
        <w:t>-</w:t>
      </w:r>
      <w:r w:rsidR="00500BD9">
        <w:rPr>
          <w:rFonts w:ascii="Times New Roman" w:hAnsi="Times New Roman" w:cs="Times New Roman"/>
          <w:sz w:val="28"/>
          <w:szCs w:val="28"/>
        </w:rPr>
        <w:t xml:space="preserve">вида в </w:t>
      </w:r>
      <w:r w:rsidR="00500BD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00BD9" w:rsidRPr="00500BD9">
        <w:rPr>
          <w:rFonts w:ascii="Times New Roman" w:hAnsi="Times New Roman" w:cs="Times New Roman"/>
          <w:sz w:val="28"/>
          <w:szCs w:val="28"/>
        </w:rPr>
        <w:t>-</w:t>
      </w:r>
      <w:r w:rsidR="00500BD9">
        <w:rPr>
          <w:rFonts w:ascii="Times New Roman" w:hAnsi="Times New Roman" w:cs="Times New Roman"/>
          <w:sz w:val="28"/>
          <w:szCs w:val="28"/>
        </w:rPr>
        <w:t xml:space="preserve">ом объекте </w:t>
      </w:r>
      <w:r w:rsidR="00BB5C83">
        <w:rPr>
          <w:rFonts w:ascii="Times New Roman" w:hAnsi="Times New Roman" w:cs="Times New Roman"/>
          <w:sz w:val="28"/>
          <w:szCs w:val="28"/>
        </w:rPr>
        <w:t>инфраструктур</w:t>
      </w:r>
      <w:r w:rsidR="00500BD9">
        <w:rPr>
          <w:rFonts w:ascii="Times New Roman" w:hAnsi="Times New Roman" w:cs="Times New Roman"/>
          <w:sz w:val="28"/>
          <w:szCs w:val="28"/>
        </w:rPr>
        <w:t>ы</w:t>
      </w:r>
      <w:proofErr w:type="gramStart"/>
      <w:r w:rsidR="00BB5C83">
        <w:rPr>
          <w:rFonts w:ascii="Times New Roman" w:hAnsi="Times New Roman" w:cs="Times New Roman"/>
          <w:sz w:val="28"/>
          <w:szCs w:val="28"/>
        </w:rPr>
        <w:t xml:space="preserve"> </w:t>
      </w:r>
      <w:r w:rsidR="00316560">
        <w:rPr>
          <w:rFonts w:ascii="Times New Roman" w:hAnsi="Times New Roman" w:cs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sup>
        </m:sSubSup>
      </m:oMath>
      <w:r w:rsidR="00316560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BB5C83">
        <w:rPr>
          <w:rFonts w:ascii="Times New Roman" w:hAnsi="Times New Roman" w:cs="Times New Roman"/>
          <w:sz w:val="28"/>
          <w:szCs w:val="28"/>
        </w:rPr>
        <w:t>может рассчитываться по формуле</w:t>
      </w:r>
      <w:r w:rsidR="00316560">
        <w:rPr>
          <w:rFonts w:ascii="Times New Roman" w:hAnsi="Times New Roman" w:cs="Times New Roman"/>
          <w:sz w:val="28"/>
          <w:szCs w:val="28"/>
        </w:rPr>
        <w:t>:</w:t>
      </w:r>
    </w:p>
    <w:p w:rsidR="00B54912" w:rsidRDefault="006A5814" w:rsidP="00B5491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</m:den>
          </m:f>
        </m:oMath>
      </m:oMathPara>
    </w:p>
    <w:p w:rsidR="00B54912" w:rsidRDefault="00B54912" w:rsidP="00B5491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B54912" w:rsidRDefault="006A5814" w:rsidP="00B54912">
      <w:pPr>
        <w:tabs>
          <w:tab w:val="left" w:pos="1134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sub>
        </m:sSub>
      </m:oMath>
      <w:r w:rsidR="00B54912" w:rsidRPr="00500BD9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B54912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установленная мощность </w:t>
      </w:r>
      <w:r w:rsidR="00B54912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="00B54912" w:rsidRPr="00500BD9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B54912">
        <w:rPr>
          <w:rFonts w:ascii="Times New Roman" w:eastAsiaTheme="minorEastAsia" w:hAnsi="Times New Roman" w:cs="Times New Roman"/>
          <w:sz w:val="28"/>
          <w:szCs w:val="28"/>
        </w:rPr>
        <w:t>ого объекта инфраструктуры</w:t>
      </w:r>
      <w:r w:rsidR="00B54912" w:rsidRPr="00500BD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4912">
        <w:rPr>
          <w:rFonts w:ascii="Times New Roman" w:eastAsiaTheme="minorEastAsia" w:hAnsi="Times New Roman" w:cs="Times New Roman"/>
          <w:sz w:val="28"/>
          <w:szCs w:val="28"/>
        </w:rPr>
        <w:t>КИПР,</w:t>
      </w:r>
    </w:p>
    <w:p w:rsidR="00B54912" w:rsidRDefault="006A5814" w:rsidP="00B54912">
      <w:pPr>
        <w:tabs>
          <w:tab w:val="left" w:pos="1134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="00B54912" w:rsidRPr="00500BD9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B54912">
        <w:rPr>
          <w:rFonts w:ascii="Times New Roman" w:eastAsiaTheme="minorEastAsia" w:hAnsi="Times New Roman" w:cs="Times New Roman"/>
          <w:sz w:val="28"/>
          <w:szCs w:val="28"/>
        </w:rPr>
        <w:t xml:space="preserve">общая </w:t>
      </w:r>
      <w:r w:rsidR="00B54912" w:rsidRPr="00923D63">
        <w:rPr>
          <w:rFonts w:ascii="Times New Roman" w:eastAsiaTheme="minorEastAsia" w:hAnsi="Times New Roman" w:cs="Times New Roman"/>
          <w:sz w:val="28"/>
          <w:szCs w:val="28"/>
        </w:rPr>
        <w:t>полезная</w:t>
      </w:r>
      <w:r w:rsidR="00B54912">
        <w:rPr>
          <w:rFonts w:ascii="Times New Roman" w:eastAsiaTheme="minorEastAsia" w:hAnsi="Times New Roman" w:cs="Times New Roman"/>
          <w:sz w:val="28"/>
          <w:szCs w:val="28"/>
        </w:rPr>
        <w:t xml:space="preserve"> площадь объектов КИПР, которая может предоставляться участникам КИПР для обеспечения их деятельности;</w:t>
      </w:r>
    </w:p>
    <w:p w:rsidR="00B54912" w:rsidRPr="00B54912" w:rsidRDefault="006A5814" w:rsidP="00B54912">
      <w:pPr>
        <w:tabs>
          <w:tab w:val="left" w:pos="1134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sub>
        </m:sSub>
      </m:oMath>
      <w:r w:rsidR="00B54912" w:rsidRPr="00500BD9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B54912">
        <w:rPr>
          <w:rFonts w:ascii="Times New Roman" w:eastAsiaTheme="minorEastAsia" w:hAnsi="Times New Roman" w:cs="Times New Roman"/>
          <w:sz w:val="28"/>
          <w:szCs w:val="28"/>
        </w:rPr>
        <w:t xml:space="preserve">площадь объектов КИПР, необходимая для обеспечения деятельности типового участника КИПР </w:t>
      </w:r>
      <w:r w:rsidR="00B54912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="00B54912" w:rsidRPr="00B54912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B54912">
        <w:rPr>
          <w:rFonts w:ascii="Times New Roman" w:eastAsiaTheme="minorEastAsia" w:hAnsi="Times New Roman" w:cs="Times New Roman"/>
          <w:sz w:val="28"/>
          <w:szCs w:val="28"/>
        </w:rPr>
        <w:t>вида.</w:t>
      </w:r>
    </w:p>
    <w:p w:rsidR="00CC5EFB" w:rsidRPr="00ED6D47" w:rsidRDefault="004C730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 Строка </w:t>
      </w:r>
      <w:r w:rsidR="00D003D4" w:rsidRPr="00ED6D47">
        <w:rPr>
          <w:rFonts w:ascii="Times New Roman" w:hAnsi="Times New Roman" w:cs="Times New Roman"/>
          <w:sz w:val="28"/>
          <w:szCs w:val="28"/>
        </w:rPr>
        <w:t>29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D003D4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 о количестве созданных высокопроизводительных рабочих мест </w:t>
      </w:r>
      <w:r w:rsidR="00D003D4" w:rsidRPr="00ED6D47">
        <w:rPr>
          <w:rFonts w:ascii="Times New Roman" w:hAnsi="Times New Roman" w:cs="Times New Roman"/>
          <w:sz w:val="28"/>
          <w:szCs w:val="28"/>
        </w:rPr>
        <w:t xml:space="preserve">типовым участником </w:t>
      </w:r>
      <w:r w:rsidRPr="00ED6D47">
        <w:rPr>
          <w:rFonts w:ascii="Times New Roman" w:hAnsi="Times New Roman" w:cs="Times New Roman"/>
          <w:sz w:val="28"/>
          <w:szCs w:val="28"/>
        </w:rPr>
        <w:t>КИПР</w:t>
      </w:r>
      <w:r w:rsidR="00A5362A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D003D4" w:rsidRPr="00ED6D47" w:rsidRDefault="00D003D4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 2 раздела </w:t>
      </w:r>
      <w:r w:rsidR="00C567E0">
        <w:rPr>
          <w:rFonts w:ascii="Times New Roman" w:hAnsi="Times New Roman" w:cs="Times New Roman"/>
          <w:sz w:val="28"/>
          <w:szCs w:val="28"/>
        </w:rPr>
        <w:t>3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о численности типовых участников КИПР. Подраздел 2 раздела 3 паспорта КИПР заполняется по каждому виду типового участника КИПР, наименование которого указывается.</w:t>
      </w:r>
    </w:p>
    <w:p w:rsidR="00D003D4" w:rsidRPr="00ED6D47" w:rsidRDefault="009310A6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300 раздела 3 паспорта КИПР содержит данные о численности участников КИПР указанного типа, начавших реализацию проекта в указанном году, и заполняется вручную.</w:t>
      </w:r>
    </w:p>
    <w:p w:rsidR="009310A6" w:rsidRPr="00ED6D47" w:rsidRDefault="009310A6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310 раздела 3 паспорта КИПР содержит данные о численности участников КИПР указанного типа, прекративших реализацию проекта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рамках КИПР и/или утративших статус у</w:t>
      </w:r>
      <w:r w:rsidR="00C567E0">
        <w:rPr>
          <w:rFonts w:ascii="Times New Roman" w:hAnsi="Times New Roman" w:cs="Times New Roman"/>
          <w:sz w:val="28"/>
          <w:szCs w:val="28"/>
        </w:rPr>
        <w:t>частника КИПР в указанном году,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вручную.</w:t>
      </w:r>
    </w:p>
    <w:p w:rsidR="009310A6" w:rsidRPr="00ED6D47" w:rsidRDefault="009310A6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320 раздела 3 паспорта КИПР содержит данные об общей численности участников КИПР указанного типа. Расчет значения данной строки осуществляется путем суммирования нарастающим итогом значений строки 300 раздела 3 паспорта КИПР за вычетом значений строки 310 раздела 3 паспорта КИПР в указанном году.</w:t>
      </w:r>
    </w:p>
    <w:p w:rsidR="00CC5EFB" w:rsidRPr="00ED6D47" w:rsidRDefault="00CC5EFB" w:rsidP="00CC5EF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B" w:rsidRPr="00ED6D47" w:rsidRDefault="00CC5EFB" w:rsidP="00CC5EFB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. Порядок заполнения раздела 4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proofErr w:type="gramEnd"/>
      <w:r w:rsidRPr="00ED6D47">
        <w:rPr>
          <w:rFonts w:ascii="Times New Roman" w:hAnsi="Times New Roman" w:cs="Times New Roman"/>
          <w:b/>
          <w:sz w:val="28"/>
          <w:szCs w:val="28"/>
        </w:rPr>
        <w:br/>
        <w:t>(</w:t>
      </w:r>
      <w:r w:rsidR="00D60C18" w:rsidRPr="00ED6D47">
        <w:rPr>
          <w:rFonts w:ascii="Times New Roman" w:hAnsi="Times New Roman" w:cs="Times New Roman"/>
          <w:b/>
          <w:sz w:val="28"/>
          <w:szCs w:val="28"/>
        </w:rPr>
        <w:t>коммунальная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инфраструктура КИПР – водоснабжение и водоотведение)</w:t>
      </w:r>
    </w:p>
    <w:p w:rsidR="00A05C06" w:rsidRPr="00ED6D47" w:rsidRDefault="00A05C06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К коммунальной инфраструктур</w:t>
      </w:r>
      <w:r w:rsidR="003C0458" w:rsidRPr="00ED6D47">
        <w:rPr>
          <w:rFonts w:ascii="Times New Roman" w:hAnsi="Times New Roman" w:cs="Times New Roman"/>
          <w:sz w:val="28"/>
          <w:szCs w:val="28"/>
        </w:rPr>
        <w:t>е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 по обеспечению водоснабжения и водоотведения могут относиться такие объекты, как:</w:t>
      </w:r>
    </w:p>
    <w:p w:rsidR="00A05C06" w:rsidRPr="00ED6D47" w:rsidRDefault="00A05C06" w:rsidP="00403646">
      <w:pPr>
        <w:pStyle w:val="a3"/>
        <w:numPr>
          <w:ilvl w:val="0"/>
          <w:numId w:val="1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объекты производства воды для хозяйственных и бытовых нужд (подраздел 1 раздела 4 паспорта КИПР);</w:t>
      </w:r>
    </w:p>
    <w:p w:rsidR="00A05C06" w:rsidRPr="00ED6D47" w:rsidRDefault="00A05C06" w:rsidP="00403646">
      <w:pPr>
        <w:pStyle w:val="a3"/>
        <w:numPr>
          <w:ilvl w:val="0"/>
          <w:numId w:val="1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объекты водопроводной системы (подраздел 2 раздела 4 паспорта КИПР);</w:t>
      </w:r>
    </w:p>
    <w:p w:rsidR="00A05C06" w:rsidRPr="00ED6D47" w:rsidRDefault="00A05C06" w:rsidP="00403646">
      <w:pPr>
        <w:pStyle w:val="a3"/>
        <w:numPr>
          <w:ilvl w:val="0"/>
          <w:numId w:val="1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объекты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хозяйственных и бытовых стоков (подраздел 3 раздела 4 паспорта КИПР);</w:t>
      </w:r>
    </w:p>
    <w:p w:rsidR="00CC5EFB" w:rsidRPr="00ED6D47" w:rsidRDefault="00A05C06" w:rsidP="00403646">
      <w:pPr>
        <w:pStyle w:val="a3"/>
        <w:numPr>
          <w:ilvl w:val="0"/>
          <w:numId w:val="1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объекты системы сбора хозяйственных и бытовых стоков (подраздел 4 раздела 4 паспорта КИПР).</w:t>
      </w:r>
    </w:p>
    <w:p w:rsidR="00A05C06" w:rsidRPr="00ED6D47" w:rsidRDefault="00A05C06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Дополнительно могут быть добавлены иные объекты коммунальной инфраструктуры </w:t>
      </w:r>
      <w:r w:rsidR="00C67963" w:rsidRPr="00ED6D47">
        <w:rPr>
          <w:rFonts w:ascii="Times New Roman" w:hAnsi="Times New Roman" w:cs="Times New Roman"/>
          <w:sz w:val="28"/>
          <w:szCs w:val="28"/>
        </w:rPr>
        <w:t xml:space="preserve">КИПР </w:t>
      </w:r>
      <w:r w:rsidRPr="00ED6D47">
        <w:rPr>
          <w:rFonts w:ascii="Times New Roman" w:hAnsi="Times New Roman" w:cs="Times New Roman"/>
          <w:sz w:val="28"/>
          <w:szCs w:val="28"/>
        </w:rPr>
        <w:t>по обеспечению водоснабжения и водоотведения.</w:t>
      </w:r>
    </w:p>
    <w:p w:rsidR="00A05C06" w:rsidRPr="00ED6D47" w:rsidRDefault="00362F7B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1 раздела 4 паспорта КИПР содержит данные об </w:t>
      </w:r>
      <w:r w:rsidRPr="00ED6D47">
        <w:rPr>
          <w:rFonts w:ascii="Times New Roman" w:hAnsi="Times New Roman" w:cs="Times New Roman"/>
          <w:b/>
          <w:sz w:val="28"/>
          <w:szCs w:val="28"/>
        </w:rPr>
        <w:t>объектах производства воды для хозяйственных и бытовых нужд</w:t>
      </w:r>
      <w:r w:rsidRPr="00ED6D47">
        <w:rPr>
          <w:rFonts w:ascii="Times New Roman" w:hAnsi="Times New Roman" w:cs="Times New Roman"/>
          <w:sz w:val="28"/>
          <w:szCs w:val="28"/>
        </w:rPr>
        <w:t xml:space="preserve">, </w:t>
      </w:r>
      <w:r w:rsidR="00C366D9" w:rsidRPr="00ED6D47">
        <w:rPr>
          <w:rFonts w:ascii="Times New Roman" w:hAnsi="Times New Roman" w:cs="Times New Roman"/>
          <w:sz w:val="28"/>
          <w:szCs w:val="28"/>
        </w:rPr>
        <w:t>капитально</w:t>
      </w:r>
      <w:r w:rsidR="00060D07" w:rsidRPr="00ED6D47">
        <w:rPr>
          <w:rFonts w:ascii="Times New Roman" w:hAnsi="Times New Roman" w:cs="Times New Roman"/>
          <w:sz w:val="28"/>
          <w:szCs w:val="28"/>
        </w:rPr>
        <w:t>е</w:t>
      </w:r>
      <w:r w:rsidR="00C366D9" w:rsidRPr="00ED6D47">
        <w:rPr>
          <w:rFonts w:ascii="Times New Roman" w:hAnsi="Times New Roman" w:cs="Times New Roman"/>
          <w:sz w:val="28"/>
          <w:szCs w:val="28"/>
        </w:rPr>
        <w:t xml:space="preserve"> строительство</w:t>
      </w:r>
      <w:r w:rsidRPr="00ED6D47">
        <w:rPr>
          <w:rFonts w:ascii="Times New Roman" w:hAnsi="Times New Roman" w:cs="Times New Roman"/>
          <w:sz w:val="28"/>
          <w:szCs w:val="28"/>
        </w:rPr>
        <w:t>, модернизация и (или) рекон</w:t>
      </w:r>
      <w:r w:rsidR="00C567E0">
        <w:rPr>
          <w:rFonts w:ascii="Times New Roman" w:hAnsi="Times New Roman" w:cs="Times New Roman"/>
          <w:sz w:val="28"/>
          <w:szCs w:val="28"/>
        </w:rPr>
        <w:t>струкция которых осуществляется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рамках КИПР. По каждому объекту производства воды для хозяйственных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бытовых нужд заполняется наименование объекта (станции водозабора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>и водоподготовки с указанием типа), а также балансодержатель данного объекта.</w:t>
      </w:r>
    </w:p>
    <w:p w:rsidR="00362F7B" w:rsidRPr="00ED6D47" w:rsidRDefault="00362F7B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об установленной мощности объекта производства воды для хозяйственных и бытовых нужд</w:t>
      </w:r>
      <w:r w:rsidR="00A5362A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362F7B" w:rsidRPr="00ED6D47" w:rsidRDefault="00362F7B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об использовании объекта производства воды для хозяйственных и бытовых нужд участниками КИПР (установленная мощность потребления</w:t>
      </w:r>
      <w:r w:rsidR="00827CC1" w:rsidRPr="00ED6D47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790856" w:rsidRPr="00ED6D47">
        <w:rPr>
          <w:rFonts w:ascii="Times New Roman" w:hAnsi="Times New Roman" w:cs="Times New Roman"/>
          <w:sz w:val="28"/>
          <w:szCs w:val="28"/>
        </w:rPr>
        <w:t>ов</w:t>
      </w:r>
      <w:r w:rsidR="00827CC1" w:rsidRPr="00ED6D47">
        <w:rPr>
          <w:rFonts w:ascii="Times New Roman" w:hAnsi="Times New Roman" w:cs="Times New Roman"/>
          <w:sz w:val="28"/>
          <w:szCs w:val="28"/>
        </w:rPr>
        <w:t xml:space="preserve"> КИПР</w:t>
      </w:r>
      <w:r w:rsidR="00907281" w:rsidRPr="00ED6D47">
        <w:rPr>
          <w:rFonts w:ascii="Times New Roman" w:hAnsi="Times New Roman" w:cs="Times New Roman"/>
          <w:sz w:val="28"/>
          <w:szCs w:val="28"/>
        </w:rPr>
        <w:t xml:space="preserve"> данного объекта, необходимая для обеспечения деятельности участников КИПР)</w:t>
      </w:r>
      <w:r w:rsidR="00A5362A"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потребностей участников КИПР </w:t>
      </w:r>
      <w:r w:rsidR="008B147F" w:rsidRPr="00ED6D47">
        <w:rPr>
          <w:rFonts w:ascii="Times New Roman" w:hAnsi="Times New Roman" w:cs="Times New Roman"/>
          <w:sz w:val="28"/>
          <w:szCs w:val="28"/>
        </w:rPr>
        <w:t>и управляюще</w:t>
      </w:r>
      <w:proofErr w:type="gramStart"/>
      <w:r w:rsidR="008B147F"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8B147F" w:rsidRPr="00ED6D47">
        <w:rPr>
          <w:rFonts w:ascii="Times New Roman" w:hAnsi="Times New Roman" w:cs="Times New Roman"/>
          <w:sz w:val="28"/>
          <w:szCs w:val="28"/>
        </w:rPr>
        <w:t xml:space="preserve">их) компании(й) КИПР </w:t>
      </w:r>
      <w:r w:rsidR="00A5362A" w:rsidRPr="00ED6D47">
        <w:rPr>
          <w:rFonts w:ascii="Times New Roman" w:hAnsi="Times New Roman" w:cs="Times New Roman"/>
          <w:sz w:val="28"/>
          <w:szCs w:val="28"/>
        </w:rPr>
        <w:t>в водоснабжении</w:t>
      </w:r>
      <w:r w:rsidR="00FF5C7F">
        <w:rPr>
          <w:rFonts w:ascii="Times New Roman" w:hAnsi="Times New Roman" w:cs="Times New Roman"/>
          <w:sz w:val="28"/>
          <w:szCs w:val="28"/>
        </w:rPr>
        <w:t xml:space="preserve"> (по типовым участникам КИПР расчет осуществляется </w:t>
      </w:r>
      <w:r w:rsidR="00165A8F">
        <w:rPr>
          <w:rFonts w:ascii="Times New Roman" w:hAnsi="Times New Roman" w:cs="Times New Roman"/>
          <w:sz w:val="28"/>
          <w:szCs w:val="28"/>
        </w:rPr>
        <w:t>в</w:t>
      </w:r>
      <w:r w:rsidR="00FF5C7F" w:rsidRPr="00FF5C7F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FF5C7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="00A5362A" w:rsidRPr="00ED6D47">
        <w:rPr>
          <w:rFonts w:ascii="Times New Roman" w:hAnsi="Times New Roman" w:cs="Times New Roman"/>
          <w:sz w:val="28"/>
          <w:szCs w:val="28"/>
        </w:rPr>
        <w:t>.</w:t>
      </w:r>
    </w:p>
    <w:p w:rsidR="00362F7B" w:rsidRPr="00ED6D47" w:rsidRDefault="00827CC1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0030 содержит </w:t>
      </w:r>
      <w:r w:rsidR="00907281" w:rsidRPr="00ED6D47">
        <w:rPr>
          <w:rFonts w:ascii="Times New Roman" w:hAnsi="Times New Roman" w:cs="Times New Roman"/>
          <w:sz w:val="28"/>
          <w:szCs w:val="28"/>
        </w:rPr>
        <w:t xml:space="preserve">справочные </w:t>
      </w:r>
      <w:r w:rsidRPr="00ED6D47">
        <w:rPr>
          <w:rFonts w:ascii="Times New Roman" w:hAnsi="Times New Roman" w:cs="Times New Roman"/>
          <w:sz w:val="28"/>
          <w:szCs w:val="28"/>
        </w:rPr>
        <w:t>данные о</w:t>
      </w:r>
      <w:r w:rsidR="00907281" w:rsidRPr="00ED6D47">
        <w:rPr>
          <w:rFonts w:ascii="Times New Roman" w:hAnsi="Times New Roman" w:cs="Times New Roman"/>
          <w:sz w:val="28"/>
          <w:szCs w:val="28"/>
        </w:rPr>
        <w:t xml:space="preserve"> фактическом потреблении установленной мощности объекта производства воды для хозяйственных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907281" w:rsidRPr="00ED6D47">
        <w:rPr>
          <w:rFonts w:ascii="Times New Roman" w:hAnsi="Times New Roman" w:cs="Times New Roman"/>
          <w:sz w:val="28"/>
          <w:szCs w:val="28"/>
        </w:rPr>
        <w:t>и бытовых нужд участниками КИПР</w:t>
      </w:r>
      <w:r w:rsidR="00A5362A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="00907281" w:rsidRPr="00ED6D47">
        <w:rPr>
          <w:rFonts w:ascii="Times New Roman" w:hAnsi="Times New Roman" w:cs="Times New Roman"/>
          <w:sz w:val="28"/>
          <w:szCs w:val="28"/>
        </w:rPr>
        <w:t>.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0030 не может превышать значения строки 0020.</w:t>
      </w:r>
    </w:p>
    <w:p w:rsidR="00907281" w:rsidRPr="00ED6D47" w:rsidRDefault="00907281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0040 </w:t>
      </w:r>
      <w:r w:rsidR="00A22E8D" w:rsidRPr="00ED6D47">
        <w:rPr>
          <w:rFonts w:ascii="Times New Roman" w:hAnsi="Times New Roman" w:cs="Times New Roman"/>
          <w:sz w:val="28"/>
          <w:szCs w:val="28"/>
        </w:rPr>
        <w:t>содержит данные о резерве установленной мощности объекта производства воды для хозяйственных и бытовых нужд и заполняется путем вычитания из значений строки 0010 (установленная мощность объекта производства воды для хозяйственных и бытовых нужд) значений строки 0020 (использование объекта производства воды для хозяйственных и бытовых нужд участниками КИПР).</w:t>
      </w:r>
      <w:proofErr w:type="gramEnd"/>
    </w:p>
    <w:p w:rsidR="00A22E8D" w:rsidRPr="00ED6D47" w:rsidRDefault="00A22E8D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0050 содержит данные об инвестициях в </w:t>
      </w:r>
      <w:r w:rsidR="00C366D9" w:rsidRPr="00ED6D47">
        <w:rPr>
          <w:rFonts w:ascii="Times New Roman" w:hAnsi="Times New Roman" w:cs="Times New Roman"/>
          <w:sz w:val="28"/>
          <w:szCs w:val="28"/>
        </w:rPr>
        <w:t>капитальное строительство</w:t>
      </w:r>
      <w:r w:rsidRPr="00ED6D47">
        <w:rPr>
          <w:rFonts w:ascii="Times New Roman" w:hAnsi="Times New Roman" w:cs="Times New Roman"/>
          <w:sz w:val="28"/>
          <w:szCs w:val="28"/>
        </w:rPr>
        <w:t>, модернизацию и (или) реконструкцию (техническое присоединение) объекта производства воды для хозяйственных и бытовых нужд</w:t>
      </w:r>
      <w:r w:rsidR="00A5362A" w:rsidRPr="00ED6D47">
        <w:rPr>
          <w:rFonts w:ascii="Times New Roman" w:hAnsi="Times New Roman" w:cs="Times New Roman"/>
          <w:sz w:val="28"/>
          <w:szCs w:val="28"/>
        </w:rPr>
        <w:t xml:space="preserve"> и заполняется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A22E8D" w:rsidRPr="00ED6D47" w:rsidRDefault="00A22E8D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Дополнительно по всем объектам производства воды для хозяйственных и бытовых нужд заполняется их совокупная установленная мощность (строка 0060) путем суммирования значений строк 0010 по всем объектам производства воды для хозяйственных и бытовых нужд, а также совокупный резерв </w:t>
      </w:r>
      <w:r w:rsidR="00C366D9" w:rsidRPr="00ED6D47">
        <w:rPr>
          <w:rFonts w:ascii="Times New Roman" w:hAnsi="Times New Roman" w:cs="Times New Roman"/>
          <w:sz w:val="28"/>
          <w:szCs w:val="28"/>
        </w:rPr>
        <w:t xml:space="preserve">объектов производства воды для хозяйственных и бытовых нужд </w:t>
      </w:r>
      <w:r w:rsidRPr="00ED6D47">
        <w:rPr>
          <w:rFonts w:ascii="Times New Roman" w:hAnsi="Times New Roman" w:cs="Times New Roman"/>
          <w:sz w:val="28"/>
          <w:szCs w:val="28"/>
        </w:rPr>
        <w:t>(строка 0070) путем суммирования значений строк 00</w:t>
      </w:r>
      <w:r w:rsidR="00275BFA" w:rsidRPr="00ED6D47">
        <w:rPr>
          <w:rFonts w:ascii="Times New Roman" w:hAnsi="Times New Roman" w:cs="Times New Roman"/>
          <w:sz w:val="28"/>
          <w:szCs w:val="28"/>
        </w:rPr>
        <w:t>40 по всем объектам производства воды для хозяйственных и</w:t>
      </w:r>
      <w:proofErr w:type="gramEnd"/>
      <w:r w:rsidR="00275BFA" w:rsidRPr="00ED6D47">
        <w:rPr>
          <w:rFonts w:ascii="Times New Roman" w:hAnsi="Times New Roman" w:cs="Times New Roman"/>
          <w:sz w:val="28"/>
          <w:szCs w:val="28"/>
        </w:rPr>
        <w:t xml:space="preserve"> бытовых нужд.</w:t>
      </w:r>
    </w:p>
    <w:p w:rsidR="00275BFA" w:rsidRPr="00ED6D47" w:rsidRDefault="00275BFA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в строках 0080 и 0090 указываются тарифы на водоснабжение и водоотведение соответственно.</w:t>
      </w:r>
    </w:p>
    <w:p w:rsidR="00275BFA" w:rsidRPr="00ED6D47" w:rsidRDefault="00275BFA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2 раздела 4 паспорта КИПР содержит данные об очередях </w:t>
      </w:r>
      <w:r w:rsidR="00C366D9" w:rsidRPr="00ED6D47">
        <w:rPr>
          <w:rFonts w:ascii="Times New Roman" w:hAnsi="Times New Roman" w:cs="Times New Roman"/>
          <w:sz w:val="28"/>
          <w:szCs w:val="28"/>
        </w:rPr>
        <w:t xml:space="preserve">капитального </w:t>
      </w:r>
      <w:r w:rsidRPr="00ED6D47">
        <w:rPr>
          <w:rFonts w:ascii="Times New Roman" w:hAnsi="Times New Roman" w:cs="Times New Roman"/>
          <w:sz w:val="28"/>
          <w:szCs w:val="28"/>
        </w:rPr>
        <w:t xml:space="preserve">строительства, модернизации и (или) реконструкции </w:t>
      </w:r>
      <w:r w:rsidRPr="00ED6D47">
        <w:rPr>
          <w:rFonts w:ascii="Times New Roman" w:hAnsi="Times New Roman" w:cs="Times New Roman"/>
          <w:b/>
          <w:sz w:val="28"/>
          <w:szCs w:val="28"/>
        </w:rPr>
        <w:t>объект</w:t>
      </w:r>
      <w:proofErr w:type="gramStart"/>
      <w:r w:rsidR="00790856" w:rsidRPr="00ED6D47">
        <w:rPr>
          <w:rFonts w:ascii="Times New Roman" w:hAnsi="Times New Roman" w:cs="Times New Roman"/>
          <w:b/>
          <w:sz w:val="28"/>
          <w:szCs w:val="28"/>
        </w:rPr>
        <w:t>а(</w:t>
      </w:r>
      <w:proofErr w:type="spellStart"/>
      <w:proofErr w:type="gramEnd"/>
      <w:r w:rsidR="00790856" w:rsidRPr="00ED6D47">
        <w:rPr>
          <w:rFonts w:ascii="Times New Roman" w:hAnsi="Times New Roman" w:cs="Times New Roman"/>
          <w:b/>
          <w:sz w:val="28"/>
          <w:szCs w:val="28"/>
        </w:rPr>
        <w:t>ов</w:t>
      </w:r>
      <w:proofErr w:type="spellEnd"/>
      <w:r w:rsidR="00790856" w:rsidRPr="00ED6D47">
        <w:rPr>
          <w:rFonts w:ascii="Times New Roman" w:hAnsi="Times New Roman" w:cs="Times New Roman"/>
          <w:b/>
          <w:sz w:val="28"/>
          <w:szCs w:val="28"/>
        </w:rPr>
        <w:t>)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b/>
          <w:sz w:val="28"/>
          <w:szCs w:val="28"/>
        </w:rPr>
        <w:lastRenderedPageBreak/>
        <w:t>водопроводной системы</w:t>
      </w:r>
      <w:r w:rsidR="00790856" w:rsidRPr="00ED6D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>в рамках КИПР. По каждо</w:t>
      </w:r>
      <w:r w:rsidR="00790856" w:rsidRPr="00ED6D47">
        <w:rPr>
          <w:rFonts w:ascii="Times New Roman" w:hAnsi="Times New Roman" w:cs="Times New Roman"/>
          <w:sz w:val="28"/>
          <w:szCs w:val="28"/>
        </w:rPr>
        <w:t xml:space="preserve">й очереди </w:t>
      </w:r>
      <w:r w:rsidR="00C366D9" w:rsidRPr="00ED6D47">
        <w:rPr>
          <w:rFonts w:ascii="Times New Roman" w:hAnsi="Times New Roman" w:cs="Times New Roman"/>
          <w:sz w:val="28"/>
          <w:szCs w:val="28"/>
        </w:rPr>
        <w:t xml:space="preserve">капитального </w:t>
      </w:r>
      <w:r w:rsidR="00790856" w:rsidRPr="00ED6D47">
        <w:rPr>
          <w:rFonts w:ascii="Times New Roman" w:hAnsi="Times New Roman" w:cs="Times New Roman"/>
          <w:sz w:val="28"/>
          <w:szCs w:val="28"/>
        </w:rPr>
        <w:t xml:space="preserve">строительства, модернизации и (или) реконструкции </w:t>
      </w:r>
      <w:r w:rsidRPr="00ED6D47">
        <w:rPr>
          <w:rFonts w:ascii="Times New Roman" w:hAnsi="Times New Roman" w:cs="Times New Roman"/>
          <w:sz w:val="28"/>
          <w:szCs w:val="28"/>
        </w:rPr>
        <w:t>объект</w:t>
      </w:r>
      <w:proofErr w:type="gramStart"/>
      <w:r w:rsidR="00790856"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790856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790856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водопроводной системы заполняется </w:t>
      </w:r>
      <w:r w:rsidR="00790856" w:rsidRPr="00ED6D47">
        <w:rPr>
          <w:rFonts w:ascii="Times New Roman" w:hAnsi="Times New Roman" w:cs="Times New Roman"/>
          <w:sz w:val="28"/>
          <w:szCs w:val="28"/>
        </w:rPr>
        <w:t xml:space="preserve">порядковый номер очереди, </w:t>
      </w:r>
      <w:r w:rsidRPr="00ED6D47">
        <w:rPr>
          <w:rFonts w:ascii="Times New Roman" w:hAnsi="Times New Roman" w:cs="Times New Roman"/>
          <w:sz w:val="28"/>
          <w:szCs w:val="28"/>
        </w:rPr>
        <w:t>а также балансодержатель</w:t>
      </w:r>
      <w:r w:rsidR="00790856" w:rsidRPr="00ED6D47">
        <w:rPr>
          <w:rFonts w:ascii="Times New Roman" w:hAnsi="Times New Roman" w:cs="Times New Roman"/>
          <w:sz w:val="28"/>
          <w:szCs w:val="28"/>
        </w:rPr>
        <w:t>(и)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790856" w:rsidRPr="00ED6D47">
        <w:rPr>
          <w:rFonts w:ascii="Times New Roman" w:hAnsi="Times New Roman" w:cs="Times New Roman"/>
          <w:sz w:val="28"/>
          <w:szCs w:val="28"/>
        </w:rPr>
        <w:t>данного(</w:t>
      </w:r>
      <w:proofErr w:type="spellStart"/>
      <w:r w:rsidR="00790856"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790856"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Pr="00ED6D47">
        <w:rPr>
          <w:rFonts w:ascii="Times New Roman" w:hAnsi="Times New Roman" w:cs="Times New Roman"/>
          <w:sz w:val="28"/>
          <w:szCs w:val="28"/>
        </w:rPr>
        <w:t>объекта</w:t>
      </w:r>
      <w:r w:rsidR="00790856" w:rsidRPr="00ED6D4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90856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790856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275BFA" w:rsidRPr="00ED6D47" w:rsidRDefault="00275BFA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об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</w:t>
      </w:r>
      <w:r w:rsidR="00790856" w:rsidRPr="00ED6D4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790856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790856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790856" w:rsidRPr="00ED6D47">
        <w:rPr>
          <w:rFonts w:ascii="Times New Roman" w:hAnsi="Times New Roman" w:cs="Times New Roman"/>
          <w:sz w:val="28"/>
          <w:szCs w:val="28"/>
        </w:rPr>
        <w:t xml:space="preserve">водопроводной системы, </w:t>
      </w:r>
      <w:r w:rsidR="00C366D9" w:rsidRPr="00ED6D47">
        <w:rPr>
          <w:rFonts w:ascii="Times New Roman" w:hAnsi="Times New Roman" w:cs="Times New Roman"/>
          <w:sz w:val="28"/>
          <w:szCs w:val="28"/>
        </w:rPr>
        <w:t xml:space="preserve">капитальное </w:t>
      </w:r>
      <w:r w:rsidR="00790856" w:rsidRPr="00ED6D47">
        <w:rPr>
          <w:rFonts w:ascii="Times New Roman" w:hAnsi="Times New Roman" w:cs="Times New Roman"/>
          <w:sz w:val="28"/>
          <w:szCs w:val="28"/>
        </w:rPr>
        <w:t>создание, модернизация и (или) реконструкция котор</w:t>
      </w:r>
      <w:r w:rsidR="00AD77E4" w:rsidRPr="00ED6D47">
        <w:rPr>
          <w:rFonts w:ascii="Times New Roman" w:hAnsi="Times New Roman" w:cs="Times New Roman"/>
          <w:sz w:val="28"/>
          <w:szCs w:val="28"/>
        </w:rPr>
        <w:t>ого(</w:t>
      </w:r>
      <w:proofErr w:type="spellStart"/>
      <w:r w:rsidR="00790856"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AD77E4" w:rsidRPr="00ED6D47">
        <w:rPr>
          <w:rFonts w:ascii="Times New Roman" w:hAnsi="Times New Roman" w:cs="Times New Roman"/>
          <w:sz w:val="28"/>
          <w:szCs w:val="28"/>
        </w:rPr>
        <w:t>)</w:t>
      </w:r>
      <w:r w:rsidR="00790856" w:rsidRPr="00ED6D47">
        <w:rPr>
          <w:rFonts w:ascii="Times New Roman" w:hAnsi="Times New Roman" w:cs="Times New Roman"/>
          <w:sz w:val="28"/>
          <w:szCs w:val="28"/>
        </w:rPr>
        <w:t xml:space="preserve"> осуществляется в рамках данной очереди</w:t>
      </w:r>
      <w:r w:rsidR="00C567E0">
        <w:rPr>
          <w:rFonts w:ascii="Times New Roman" w:hAnsi="Times New Roman" w:cs="Times New Roman"/>
          <w:sz w:val="28"/>
          <w:szCs w:val="28"/>
        </w:rPr>
        <w:t>,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A5362A" w:rsidRPr="00ED6D47">
        <w:rPr>
          <w:rFonts w:ascii="Times New Roman" w:hAnsi="Times New Roman" w:cs="Times New Roman"/>
          <w:sz w:val="28"/>
          <w:szCs w:val="28"/>
        </w:rPr>
        <w:t>и заполняется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275BFA" w:rsidRPr="00ED6D47" w:rsidRDefault="00275BFA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об использовании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</w:t>
      </w:r>
      <w:r w:rsidR="00790856" w:rsidRPr="00ED6D4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790856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790856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790856" w:rsidRPr="00ED6D47">
        <w:rPr>
          <w:rFonts w:ascii="Times New Roman" w:hAnsi="Times New Roman" w:cs="Times New Roman"/>
          <w:sz w:val="28"/>
          <w:szCs w:val="28"/>
        </w:rPr>
        <w:t xml:space="preserve">водопроводной системы </w:t>
      </w:r>
      <w:r w:rsidRPr="00ED6D47">
        <w:rPr>
          <w:rFonts w:ascii="Times New Roman" w:hAnsi="Times New Roman" w:cs="Times New Roman"/>
          <w:sz w:val="28"/>
          <w:szCs w:val="28"/>
        </w:rPr>
        <w:t>участниками КИПР</w:t>
      </w:r>
      <w:r w:rsidR="00790856" w:rsidRPr="00ED6D47">
        <w:rPr>
          <w:rFonts w:ascii="Times New Roman" w:hAnsi="Times New Roman" w:cs="Times New Roman"/>
          <w:sz w:val="28"/>
          <w:szCs w:val="28"/>
        </w:rPr>
        <w:t xml:space="preserve">, </w:t>
      </w:r>
      <w:r w:rsidR="00C366D9" w:rsidRPr="00ED6D47">
        <w:rPr>
          <w:rFonts w:ascii="Times New Roman" w:hAnsi="Times New Roman" w:cs="Times New Roman"/>
          <w:sz w:val="28"/>
          <w:szCs w:val="28"/>
        </w:rPr>
        <w:t xml:space="preserve">капитальное </w:t>
      </w:r>
      <w:r w:rsidR="00790856" w:rsidRPr="00ED6D47">
        <w:rPr>
          <w:rFonts w:ascii="Times New Roman" w:hAnsi="Times New Roman" w:cs="Times New Roman"/>
          <w:sz w:val="28"/>
          <w:szCs w:val="28"/>
        </w:rPr>
        <w:t>с</w:t>
      </w:r>
      <w:r w:rsidR="00C366D9" w:rsidRPr="00ED6D47">
        <w:rPr>
          <w:rFonts w:ascii="Times New Roman" w:hAnsi="Times New Roman" w:cs="Times New Roman"/>
          <w:sz w:val="28"/>
          <w:szCs w:val="28"/>
        </w:rPr>
        <w:t>троительство</w:t>
      </w:r>
      <w:r w:rsidR="00790856" w:rsidRPr="00ED6D47">
        <w:rPr>
          <w:rFonts w:ascii="Times New Roman" w:hAnsi="Times New Roman" w:cs="Times New Roman"/>
          <w:sz w:val="28"/>
          <w:szCs w:val="28"/>
        </w:rPr>
        <w:t>, модернизация и (или) реконструкция котор</w:t>
      </w:r>
      <w:r w:rsidR="00AD77E4" w:rsidRPr="00ED6D47">
        <w:rPr>
          <w:rFonts w:ascii="Times New Roman" w:hAnsi="Times New Roman" w:cs="Times New Roman"/>
          <w:sz w:val="28"/>
          <w:szCs w:val="28"/>
        </w:rPr>
        <w:t>ого(</w:t>
      </w:r>
      <w:proofErr w:type="spellStart"/>
      <w:r w:rsidR="00790856"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AD77E4" w:rsidRPr="00ED6D47">
        <w:rPr>
          <w:rFonts w:ascii="Times New Roman" w:hAnsi="Times New Roman" w:cs="Times New Roman"/>
          <w:sz w:val="28"/>
          <w:szCs w:val="28"/>
        </w:rPr>
        <w:t>)</w:t>
      </w:r>
      <w:r w:rsidR="00790856" w:rsidRPr="00ED6D47">
        <w:rPr>
          <w:rFonts w:ascii="Times New Roman" w:hAnsi="Times New Roman" w:cs="Times New Roman"/>
          <w:sz w:val="28"/>
          <w:szCs w:val="28"/>
        </w:rPr>
        <w:t xml:space="preserve"> осуществляется в рамках данной очереди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(установленная мощность потребления участник</w:t>
      </w:r>
      <w:r w:rsidR="00790856" w:rsidRPr="00ED6D47">
        <w:rPr>
          <w:rFonts w:ascii="Times New Roman" w:hAnsi="Times New Roman" w:cs="Times New Roman"/>
          <w:sz w:val="28"/>
          <w:szCs w:val="28"/>
        </w:rPr>
        <w:t>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 данного</w:t>
      </w:r>
      <w:r w:rsidR="00790856" w:rsidRPr="00ED6D4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90856"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790856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790856" w:rsidRPr="00ED6D4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90856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790856" w:rsidRPr="00ED6D47">
        <w:rPr>
          <w:rFonts w:ascii="Times New Roman" w:hAnsi="Times New Roman" w:cs="Times New Roman"/>
          <w:sz w:val="28"/>
          <w:szCs w:val="28"/>
        </w:rPr>
        <w:t>), необходимая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для обеспечения деятельности участников КИПР)</w:t>
      </w:r>
      <w:r w:rsidR="00C26A66"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потребностей участников КИПР </w:t>
      </w:r>
      <w:r w:rsidR="008B147F" w:rsidRPr="00ED6D47">
        <w:rPr>
          <w:rFonts w:ascii="Times New Roman" w:hAnsi="Times New Roman" w:cs="Times New Roman"/>
          <w:sz w:val="28"/>
          <w:szCs w:val="28"/>
        </w:rPr>
        <w:t xml:space="preserve">и управляющей(их) компании(й) КИПР </w:t>
      </w:r>
      <w:r w:rsidR="00C26A66" w:rsidRPr="00ED6D47">
        <w:rPr>
          <w:rFonts w:ascii="Times New Roman" w:hAnsi="Times New Roman" w:cs="Times New Roman"/>
          <w:sz w:val="28"/>
          <w:szCs w:val="28"/>
        </w:rPr>
        <w:t>в водоснабжении</w:t>
      </w:r>
      <w:r w:rsidR="00165A8F">
        <w:rPr>
          <w:rFonts w:ascii="Times New Roman" w:hAnsi="Times New Roman" w:cs="Times New Roman"/>
          <w:sz w:val="28"/>
          <w:szCs w:val="28"/>
        </w:rPr>
        <w:br/>
        <w:t>(по типовым участникам КИПР расчет осуществляется в</w:t>
      </w:r>
      <w:r w:rsidR="00C567E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275BFA" w:rsidRPr="00ED6D47" w:rsidRDefault="00275BFA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справочные данные о фактическом потреблении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</w:t>
      </w:r>
      <w:r w:rsidR="00AD77E4" w:rsidRPr="00ED6D4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AD77E4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D77E4" w:rsidRPr="00ED6D47">
        <w:rPr>
          <w:rFonts w:ascii="Times New Roman" w:hAnsi="Times New Roman" w:cs="Times New Roman"/>
          <w:sz w:val="28"/>
          <w:szCs w:val="28"/>
        </w:rPr>
        <w:t xml:space="preserve">) водопроводной системы, </w:t>
      </w:r>
      <w:r w:rsidR="00C366D9" w:rsidRPr="00ED6D47">
        <w:rPr>
          <w:rFonts w:ascii="Times New Roman" w:hAnsi="Times New Roman" w:cs="Times New Roman"/>
          <w:sz w:val="28"/>
          <w:szCs w:val="28"/>
        </w:rPr>
        <w:t>капитальное строительство</w:t>
      </w:r>
      <w:r w:rsidR="00AD77E4" w:rsidRPr="00ED6D47">
        <w:rPr>
          <w:rFonts w:ascii="Times New Roman" w:hAnsi="Times New Roman" w:cs="Times New Roman"/>
          <w:sz w:val="28"/>
          <w:szCs w:val="28"/>
        </w:rPr>
        <w:t>, модернизация и (или) реконструкция которого(</w:t>
      </w:r>
      <w:proofErr w:type="spellStart"/>
      <w:r w:rsidR="00AD77E4"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AD77E4" w:rsidRPr="00ED6D47">
        <w:rPr>
          <w:rFonts w:ascii="Times New Roman" w:hAnsi="Times New Roman" w:cs="Times New Roman"/>
          <w:sz w:val="28"/>
          <w:szCs w:val="28"/>
        </w:rPr>
        <w:t xml:space="preserve">) осуществляется в рамках данной очереди, </w:t>
      </w:r>
      <w:r w:rsidRPr="00ED6D47">
        <w:rPr>
          <w:rFonts w:ascii="Times New Roman" w:hAnsi="Times New Roman" w:cs="Times New Roman"/>
          <w:sz w:val="28"/>
          <w:szCs w:val="28"/>
        </w:rPr>
        <w:t>участниками КИПР</w:t>
      </w:r>
      <w:r w:rsidR="00C26A66" w:rsidRPr="00ED6D47">
        <w:rPr>
          <w:rFonts w:ascii="Times New Roman" w:hAnsi="Times New Roman" w:cs="Times New Roman"/>
          <w:sz w:val="28"/>
          <w:szCs w:val="28"/>
        </w:rPr>
        <w:t>, и заполняется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0030 не может превышать значения строки 0020.</w:t>
      </w:r>
    </w:p>
    <w:p w:rsidR="00275BFA" w:rsidRPr="00ED6D47" w:rsidRDefault="00275BFA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0040 содержит данные о резерве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</w:t>
      </w:r>
      <w:r w:rsidR="00AD77E4" w:rsidRPr="00ED6D4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AD77E4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D77E4" w:rsidRPr="00ED6D47">
        <w:rPr>
          <w:rFonts w:ascii="Times New Roman" w:hAnsi="Times New Roman" w:cs="Times New Roman"/>
          <w:sz w:val="28"/>
          <w:szCs w:val="28"/>
        </w:rPr>
        <w:t>) водопроводн</w:t>
      </w:r>
      <w:r w:rsidR="00766531" w:rsidRPr="00ED6D47">
        <w:rPr>
          <w:rFonts w:ascii="Times New Roman" w:hAnsi="Times New Roman" w:cs="Times New Roman"/>
          <w:sz w:val="28"/>
          <w:szCs w:val="28"/>
        </w:rPr>
        <w:t>ой</w:t>
      </w:r>
      <w:r w:rsidR="00AD77E4" w:rsidRPr="00ED6D47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766531" w:rsidRPr="00ED6D47">
        <w:rPr>
          <w:rFonts w:ascii="Times New Roman" w:hAnsi="Times New Roman" w:cs="Times New Roman"/>
          <w:sz w:val="28"/>
          <w:szCs w:val="28"/>
        </w:rPr>
        <w:t>ы</w:t>
      </w:r>
      <w:r w:rsidR="00AD77E4" w:rsidRPr="00ED6D47">
        <w:rPr>
          <w:rFonts w:ascii="Times New Roman" w:hAnsi="Times New Roman" w:cs="Times New Roman"/>
          <w:sz w:val="28"/>
          <w:szCs w:val="28"/>
        </w:rPr>
        <w:t xml:space="preserve">, </w:t>
      </w:r>
      <w:r w:rsidR="00C366D9" w:rsidRPr="00ED6D47">
        <w:rPr>
          <w:rFonts w:ascii="Times New Roman" w:hAnsi="Times New Roman" w:cs="Times New Roman"/>
          <w:sz w:val="28"/>
          <w:szCs w:val="28"/>
        </w:rPr>
        <w:t>капитальное строительство</w:t>
      </w:r>
      <w:r w:rsidR="00AD77E4" w:rsidRPr="00ED6D47">
        <w:rPr>
          <w:rFonts w:ascii="Times New Roman" w:hAnsi="Times New Roman" w:cs="Times New Roman"/>
          <w:sz w:val="28"/>
          <w:szCs w:val="28"/>
        </w:rPr>
        <w:t>, модернизация и (или) реконструкция которого(</w:t>
      </w:r>
      <w:proofErr w:type="spellStart"/>
      <w:r w:rsidR="00AD77E4"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AD77E4"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очереди,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вычитания из значений строки 0010 (установленная мощность объекта</w:t>
      </w:r>
      <w:r w:rsidR="00AD77E4" w:rsidRPr="00ED6D4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D77E4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D77E4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AD77E4" w:rsidRPr="00ED6D47">
        <w:rPr>
          <w:rFonts w:ascii="Times New Roman" w:hAnsi="Times New Roman" w:cs="Times New Roman"/>
          <w:sz w:val="28"/>
          <w:szCs w:val="28"/>
        </w:rPr>
        <w:t>водопроводной системы</w:t>
      </w:r>
      <w:r w:rsidRPr="00ED6D47">
        <w:rPr>
          <w:rFonts w:ascii="Times New Roman" w:hAnsi="Times New Roman" w:cs="Times New Roman"/>
          <w:sz w:val="28"/>
          <w:szCs w:val="28"/>
        </w:rPr>
        <w:t>) значений строки 0020 (использование объекта</w:t>
      </w:r>
      <w:r w:rsidR="00AD77E4" w:rsidRPr="00ED6D4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D77E4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D77E4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AD77E4" w:rsidRPr="00ED6D47">
        <w:rPr>
          <w:rFonts w:ascii="Times New Roman" w:hAnsi="Times New Roman" w:cs="Times New Roman"/>
          <w:sz w:val="28"/>
          <w:szCs w:val="28"/>
        </w:rPr>
        <w:t>водопроводной системы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КИПР).</w:t>
      </w:r>
    </w:p>
    <w:p w:rsidR="00275BFA" w:rsidRPr="00ED6D47" w:rsidRDefault="00275BFA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0050 содержит данные об инвестициях в </w:t>
      </w:r>
      <w:r w:rsidR="00C366D9" w:rsidRPr="00ED6D47">
        <w:rPr>
          <w:rFonts w:ascii="Times New Roman" w:hAnsi="Times New Roman" w:cs="Times New Roman"/>
          <w:sz w:val="28"/>
          <w:szCs w:val="28"/>
        </w:rPr>
        <w:t>капитальное строительство</w:t>
      </w:r>
      <w:r w:rsidRPr="00ED6D47">
        <w:rPr>
          <w:rFonts w:ascii="Times New Roman" w:hAnsi="Times New Roman" w:cs="Times New Roman"/>
          <w:sz w:val="28"/>
          <w:szCs w:val="28"/>
        </w:rPr>
        <w:t>, модернизацию и (или) реконструкцию (техническое присоединение)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</w:t>
      </w:r>
      <w:r w:rsidR="00AD77E4" w:rsidRPr="00ED6D4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AD77E4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D77E4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AD77E4" w:rsidRPr="00ED6D47">
        <w:rPr>
          <w:rFonts w:ascii="Times New Roman" w:hAnsi="Times New Roman" w:cs="Times New Roman"/>
          <w:sz w:val="28"/>
          <w:szCs w:val="28"/>
        </w:rPr>
        <w:t xml:space="preserve">водопроводной системы, заполнение которой осуществляется путем суммирования инвестиций во все объекты водопроводной системы, </w:t>
      </w:r>
      <w:r w:rsidR="00C366D9" w:rsidRPr="00ED6D47">
        <w:rPr>
          <w:rFonts w:ascii="Times New Roman" w:hAnsi="Times New Roman" w:cs="Times New Roman"/>
          <w:sz w:val="28"/>
          <w:szCs w:val="28"/>
        </w:rPr>
        <w:t>капитальное строительство</w:t>
      </w:r>
      <w:r w:rsidR="00AD77E4" w:rsidRPr="00ED6D47">
        <w:rPr>
          <w:rFonts w:ascii="Times New Roman" w:hAnsi="Times New Roman" w:cs="Times New Roman"/>
          <w:sz w:val="28"/>
          <w:szCs w:val="28"/>
        </w:rPr>
        <w:t>, модернизация и (или) реконструкция которых осуществляется в рамках данной очереди</w:t>
      </w:r>
      <w:r w:rsidR="00C26A66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AD77E4" w:rsidRPr="00ED6D47" w:rsidRDefault="00AD77E4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Дополнительно по всем очередям </w:t>
      </w:r>
      <w:r w:rsidR="00C366D9" w:rsidRPr="00ED6D47">
        <w:rPr>
          <w:rFonts w:ascii="Times New Roman" w:hAnsi="Times New Roman" w:cs="Times New Roman"/>
          <w:sz w:val="28"/>
          <w:szCs w:val="28"/>
        </w:rPr>
        <w:t>капитального строительства, модернизации и (или) реконструкции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объектов водопроводной системы указывается их совокупная установленная мощность (строка 0080) путем суммирования значений строк 0010 по всем очередям </w:t>
      </w:r>
      <w:r w:rsidR="00C366D9" w:rsidRPr="00ED6D47">
        <w:rPr>
          <w:rFonts w:ascii="Times New Roman" w:hAnsi="Times New Roman" w:cs="Times New Roman"/>
          <w:sz w:val="28"/>
          <w:szCs w:val="28"/>
        </w:rPr>
        <w:t xml:space="preserve">капитального </w:t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строительства</w:t>
      </w:r>
      <w:r w:rsidR="00C366D9" w:rsidRPr="00ED6D47">
        <w:rPr>
          <w:rFonts w:ascii="Times New Roman" w:hAnsi="Times New Roman" w:cs="Times New Roman"/>
          <w:sz w:val="28"/>
          <w:szCs w:val="28"/>
        </w:rPr>
        <w:t>, модернизации и (или) реконструкции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объектов водопроводной системы, а также совокупный резерв</w:t>
      </w:r>
      <w:r w:rsidR="00C366D9" w:rsidRPr="00ED6D47">
        <w:rPr>
          <w:rFonts w:ascii="Times New Roman" w:hAnsi="Times New Roman" w:cs="Times New Roman"/>
          <w:sz w:val="28"/>
          <w:szCs w:val="28"/>
        </w:rPr>
        <w:t xml:space="preserve"> объектов водопроводной системы</w:t>
      </w:r>
      <w:r w:rsidRPr="00ED6D47">
        <w:rPr>
          <w:rFonts w:ascii="Times New Roman" w:hAnsi="Times New Roman" w:cs="Times New Roman"/>
          <w:sz w:val="28"/>
          <w:szCs w:val="28"/>
        </w:rPr>
        <w:t xml:space="preserve"> (строка 0090) путем суммирования значений строк 0040 по всем очередям </w:t>
      </w:r>
      <w:r w:rsidR="00C366D9" w:rsidRPr="00ED6D47">
        <w:rPr>
          <w:rFonts w:ascii="Times New Roman" w:hAnsi="Times New Roman" w:cs="Times New Roman"/>
          <w:sz w:val="28"/>
          <w:szCs w:val="28"/>
        </w:rPr>
        <w:t xml:space="preserve">капитального </w:t>
      </w:r>
      <w:r w:rsidRPr="00ED6D47">
        <w:rPr>
          <w:rFonts w:ascii="Times New Roman" w:hAnsi="Times New Roman" w:cs="Times New Roman"/>
          <w:sz w:val="28"/>
          <w:szCs w:val="28"/>
        </w:rPr>
        <w:t>строительства</w:t>
      </w:r>
      <w:r w:rsidR="00C366D9" w:rsidRPr="00ED6D47">
        <w:rPr>
          <w:rFonts w:ascii="Times New Roman" w:hAnsi="Times New Roman" w:cs="Times New Roman"/>
          <w:sz w:val="28"/>
          <w:szCs w:val="28"/>
        </w:rPr>
        <w:t>, модернизации и (или) реконструкции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 объектов водопроводной системы.</w:t>
      </w:r>
    </w:p>
    <w:p w:rsidR="00060D07" w:rsidRPr="00ED6D47" w:rsidRDefault="00060D07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3 раздела 4 паспорта КИПР содержит данные об 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объектах </w:t>
      </w:r>
      <w:proofErr w:type="spellStart"/>
      <w:r w:rsidRPr="00ED6D47">
        <w:rPr>
          <w:rFonts w:ascii="Times New Roman" w:hAnsi="Times New Roman" w:cs="Times New Roman"/>
          <w:b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b/>
          <w:sz w:val="28"/>
          <w:szCs w:val="28"/>
        </w:rPr>
        <w:t xml:space="preserve"> хозяйственных и бытовых стоков</w:t>
      </w:r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 и (или) реконструкция которых осуществляется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рамках КИПР. По каждому объект</w:t>
      </w:r>
      <w:r w:rsidR="00C567E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C567E0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="00C567E0">
        <w:rPr>
          <w:rFonts w:ascii="Times New Roman" w:hAnsi="Times New Roman" w:cs="Times New Roman"/>
          <w:sz w:val="28"/>
          <w:szCs w:val="28"/>
        </w:rPr>
        <w:t xml:space="preserve"> хозяйственных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бытовых стоков заполняется наименовани</w:t>
      </w:r>
      <w:r w:rsidR="00C567E0">
        <w:rPr>
          <w:rFonts w:ascii="Times New Roman" w:hAnsi="Times New Roman" w:cs="Times New Roman"/>
          <w:sz w:val="28"/>
          <w:szCs w:val="28"/>
        </w:rPr>
        <w:t>е объекта (очистного сооружения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с указанием типа), а также балансодержатель данного объекта.</w:t>
      </w:r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об установленной мощности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хозяйственных и бытовых стоков</w:t>
      </w:r>
      <w:r w:rsidR="00C26A66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использовании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хозяйственных и бытовых стоков участниками КИПР (установленная мощность потребления участников КИПР данного объекта, необходимая для обеспечения деятельности участников КИПР)</w:t>
      </w:r>
      <w:r w:rsidR="00C26A66"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потребностей участников КИПР </w:t>
      </w:r>
      <w:r w:rsidR="008B147F" w:rsidRPr="00ED6D47">
        <w:rPr>
          <w:rFonts w:ascii="Times New Roman" w:hAnsi="Times New Roman" w:cs="Times New Roman"/>
          <w:sz w:val="28"/>
          <w:szCs w:val="28"/>
        </w:rPr>
        <w:t>и управляюще</w:t>
      </w:r>
      <w:proofErr w:type="gramStart"/>
      <w:r w:rsidR="008B147F"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8B147F" w:rsidRPr="00ED6D47">
        <w:rPr>
          <w:rFonts w:ascii="Times New Roman" w:hAnsi="Times New Roman" w:cs="Times New Roman"/>
          <w:sz w:val="28"/>
          <w:szCs w:val="28"/>
        </w:rPr>
        <w:t xml:space="preserve">их) компании(й) КИПР </w:t>
      </w:r>
      <w:r w:rsidR="00C26A66" w:rsidRPr="00ED6D47">
        <w:rPr>
          <w:rFonts w:ascii="Times New Roman" w:hAnsi="Times New Roman" w:cs="Times New Roman"/>
          <w:sz w:val="28"/>
          <w:szCs w:val="28"/>
        </w:rPr>
        <w:t>в водоотведении</w:t>
      </w:r>
      <w:r w:rsidR="00165A8F">
        <w:rPr>
          <w:rFonts w:ascii="Times New Roman" w:hAnsi="Times New Roman" w:cs="Times New Roman"/>
          <w:sz w:val="28"/>
          <w:szCs w:val="28"/>
        </w:rPr>
        <w:t xml:space="preserve"> (по типовым участникам КИПР расчет осуществляется в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="00C26A66" w:rsidRPr="00ED6D47">
        <w:rPr>
          <w:rFonts w:ascii="Times New Roman" w:hAnsi="Times New Roman" w:cs="Times New Roman"/>
          <w:sz w:val="28"/>
          <w:szCs w:val="28"/>
        </w:rPr>
        <w:t>.</w:t>
      </w:r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0030 содержит справочные данные о фактическом потреблении установленной мощности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хозяйственных и бытовых стоков участниками КИПР</w:t>
      </w:r>
      <w:r w:rsidR="00C26A66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0030 не может превышать значения строки 0020.</w:t>
      </w:r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 резерве установленной мощности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хозяйственных и бытовых стоков и заполняется путем вычитания из значений строки 0010 (установленная мощность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хозяйственных и бытовых стоков) значений строки 0020 (использование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хозяйственных и бытовых стоков участниками КИПР).</w:t>
      </w:r>
      <w:proofErr w:type="gramEnd"/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0050 содержит данные об инвестициях в капитальное строительство, модернизацию и (или) реконструкцию (техническое присоединение)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хозяйственных и бытовых стоков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C26A66" w:rsidRPr="00ED6D47">
        <w:rPr>
          <w:rFonts w:ascii="Times New Roman" w:hAnsi="Times New Roman" w:cs="Times New Roman"/>
          <w:sz w:val="28"/>
          <w:szCs w:val="28"/>
        </w:rPr>
        <w:t>и заполняется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>Дополнительно по всем объекта</w:t>
      </w:r>
      <w:r w:rsidR="00C567E0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C567E0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="00C567E0">
        <w:rPr>
          <w:rFonts w:ascii="Times New Roman" w:hAnsi="Times New Roman" w:cs="Times New Roman"/>
          <w:sz w:val="28"/>
          <w:szCs w:val="28"/>
        </w:rPr>
        <w:t xml:space="preserve"> хозяйственных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 бытовых стоков заполняется их совокупная установленная мощность (строка </w:t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 xml:space="preserve">0060) путем суммирования значений строк 0010 по всем объектам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хозяйственных и бытовых стоков, а также совокупный резерв объектов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хозяйственных и бытовых стоков (строка 0070) путем суммирования значений строк 0040 по всем объектам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хозяйственных и бытовых стоков.</w:t>
      </w:r>
      <w:proofErr w:type="gramEnd"/>
    </w:p>
    <w:p w:rsidR="00060D07" w:rsidRPr="00ED6D47" w:rsidRDefault="00060D07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Подраздел 4 раздела 4 паспорта КИПР содержит данные об очередях капитального строительства, модернизации и (или) реконструкции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Pr="00ED6D47">
        <w:rPr>
          <w:rFonts w:ascii="Times New Roman" w:hAnsi="Times New Roman" w:cs="Times New Roman"/>
          <w:b/>
          <w:sz w:val="28"/>
          <w:szCs w:val="28"/>
        </w:rPr>
        <w:t>системы сбора хозяйственных и бытовых стоков</w:t>
      </w:r>
      <w:r w:rsidR="00D40728" w:rsidRPr="00ED6D47">
        <w:rPr>
          <w:rFonts w:ascii="Times New Roman" w:hAnsi="Times New Roman" w:cs="Times New Roman"/>
          <w:b/>
          <w:sz w:val="28"/>
          <w:szCs w:val="28"/>
        </w:rPr>
        <w:t>, системы ливневой канализации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рамках КИПР. По каждой очереди капитального строительства, модернизации и (или) реконструкции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="00766531" w:rsidRPr="00ED6D47">
        <w:rPr>
          <w:rFonts w:ascii="Times New Roman" w:hAnsi="Times New Roman" w:cs="Times New Roman"/>
          <w:sz w:val="28"/>
          <w:szCs w:val="28"/>
        </w:rPr>
        <w:t>системы сбора хозяйственных и бытовых стоков</w:t>
      </w:r>
      <w:r w:rsidR="00D40728" w:rsidRPr="00ED6D47">
        <w:rPr>
          <w:rFonts w:ascii="Times New Roman" w:hAnsi="Times New Roman" w:cs="Times New Roman"/>
          <w:sz w:val="28"/>
          <w:szCs w:val="28"/>
        </w:rPr>
        <w:t>, системы ливневой канализации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заполняется порядковый номер очереди, а также балансодержатель(и) данного(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объекта(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).</w:t>
      </w:r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об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системы</w:t>
      </w:r>
      <w:r w:rsidR="00766531" w:rsidRPr="00ED6D47">
        <w:rPr>
          <w:rFonts w:ascii="Times New Roman" w:hAnsi="Times New Roman" w:cs="Times New Roman"/>
          <w:sz w:val="28"/>
          <w:szCs w:val="28"/>
        </w:rPr>
        <w:t xml:space="preserve"> сбора хозяйственных и бытовых стоков</w:t>
      </w:r>
      <w:r w:rsidRPr="00ED6D47">
        <w:rPr>
          <w:rFonts w:ascii="Times New Roman" w:hAnsi="Times New Roman" w:cs="Times New Roman"/>
          <w:sz w:val="28"/>
          <w:szCs w:val="28"/>
        </w:rPr>
        <w:t>,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 системы ливневой канализации,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капитальное создание,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</w:t>
      </w:r>
      <w:r w:rsidR="00C26A66" w:rsidRPr="00ED6D47">
        <w:rPr>
          <w:rFonts w:ascii="Times New Roman" w:hAnsi="Times New Roman" w:cs="Times New Roman"/>
          <w:sz w:val="28"/>
          <w:szCs w:val="28"/>
        </w:rPr>
        <w:t>, и заполняется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об использовании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системы </w:t>
      </w:r>
      <w:r w:rsidR="00766531" w:rsidRPr="00ED6D47">
        <w:rPr>
          <w:rFonts w:ascii="Times New Roman" w:hAnsi="Times New Roman" w:cs="Times New Roman"/>
          <w:sz w:val="28"/>
          <w:szCs w:val="28"/>
        </w:rPr>
        <w:t>сбора хозяйственных и бытовых стоков</w:t>
      </w:r>
      <w:r w:rsidR="00D40728" w:rsidRPr="00ED6D47">
        <w:rPr>
          <w:rFonts w:ascii="Times New Roman" w:hAnsi="Times New Roman" w:cs="Times New Roman"/>
          <w:sz w:val="28"/>
          <w:szCs w:val="28"/>
        </w:rPr>
        <w:t>, системы ливневой канализации</w:t>
      </w:r>
      <w:r w:rsidR="00766531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>участниками КИПР, капитальное строительство,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 (установленная мощность потребления участников КИПР данного(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объекта(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), необходимая для обеспечения деятельности участников КИПР)</w:t>
      </w:r>
      <w:r w:rsidR="00C26A66"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потребностей участников КИПР </w:t>
      </w:r>
      <w:r w:rsidR="008B147F" w:rsidRPr="00ED6D47">
        <w:rPr>
          <w:rFonts w:ascii="Times New Roman" w:hAnsi="Times New Roman" w:cs="Times New Roman"/>
          <w:sz w:val="28"/>
          <w:szCs w:val="28"/>
        </w:rPr>
        <w:t xml:space="preserve">и управляющей(их) компании(й) КИПР </w:t>
      </w:r>
      <w:r w:rsidR="00C26A66" w:rsidRPr="00ED6D47">
        <w:rPr>
          <w:rFonts w:ascii="Times New Roman" w:hAnsi="Times New Roman" w:cs="Times New Roman"/>
          <w:sz w:val="28"/>
          <w:szCs w:val="28"/>
        </w:rPr>
        <w:t>в водоотведении</w:t>
      </w:r>
      <w:r w:rsidR="00165A8F">
        <w:rPr>
          <w:rFonts w:ascii="Times New Roman" w:hAnsi="Times New Roman" w:cs="Times New Roman"/>
          <w:sz w:val="28"/>
          <w:szCs w:val="28"/>
        </w:rPr>
        <w:t xml:space="preserve"> (по типовым участникам КИПР расчет осуществляется в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справочные данные о фактическом потреблении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системы</w:t>
      </w:r>
      <w:r w:rsidR="00766531" w:rsidRPr="00ED6D47">
        <w:rPr>
          <w:rFonts w:ascii="Times New Roman" w:hAnsi="Times New Roman" w:cs="Times New Roman"/>
          <w:sz w:val="28"/>
          <w:szCs w:val="28"/>
        </w:rPr>
        <w:t xml:space="preserve"> сбора хозяйственных и бытовых стоков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,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системы ливневой канализации, </w:t>
      </w:r>
      <w:r w:rsidRPr="00ED6D47">
        <w:rPr>
          <w:rFonts w:ascii="Times New Roman" w:hAnsi="Times New Roman" w:cs="Times New Roman"/>
          <w:sz w:val="28"/>
          <w:szCs w:val="28"/>
        </w:rPr>
        <w:t>капитальное строительство,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очереди, участниками КИПР</w:t>
      </w:r>
      <w:r w:rsidR="00C26A66" w:rsidRPr="00ED6D47">
        <w:rPr>
          <w:rFonts w:ascii="Times New Roman" w:hAnsi="Times New Roman" w:cs="Times New Roman"/>
          <w:sz w:val="28"/>
          <w:szCs w:val="28"/>
        </w:rPr>
        <w:t>, и заполняется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0030 не может превышать значения строки 0020.</w:t>
      </w:r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0040 содержит данные о резерве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систем</w:t>
      </w:r>
      <w:r w:rsidR="00766531" w:rsidRPr="00ED6D47">
        <w:rPr>
          <w:rFonts w:ascii="Times New Roman" w:hAnsi="Times New Roman" w:cs="Times New Roman"/>
          <w:sz w:val="28"/>
          <w:szCs w:val="28"/>
        </w:rPr>
        <w:t>ы сбора хозяйственных и бытовых стоков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,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системы ливневой канализации, </w:t>
      </w:r>
      <w:r w:rsidRPr="00ED6D47">
        <w:rPr>
          <w:rFonts w:ascii="Times New Roman" w:hAnsi="Times New Roman" w:cs="Times New Roman"/>
          <w:sz w:val="28"/>
          <w:szCs w:val="28"/>
        </w:rPr>
        <w:t>капитальное строительство,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очереди, и заполняется путем вычитания из значений строки 0010 (установленная мощность объекта(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="00D40728" w:rsidRPr="00ED6D47">
        <w:rPr>
          <w:rFonts w:ascii="Times New Roman" w:hAnsi="Times New Roman" w:cs="Times New Roman"/>
          <w:sz w:val="28"/>
          <w:szCs w:val="28"/>
        </w:rPr>
        <w:lastRenderedPageBreak/>
        <w:t>системы сбора хозяйственных и бытовых стоков, системы ливневой канализации</w:t>
      </w:r>
      <w:r w:rsidRPr="00ED6D47">
        <w:rPr>
          <w:rFonts w:ascii="Times New Roman" w:hAnsi="Times New Roman" w:cs="Times New Roman"/>
          <w:sz w:val="28"/>
          <w:szCs w:val="28"/>
        </w:rPr>
        <w:t>) значений строки 0020 (использование объекта(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="00D40728" w:rsidRPr="00ED6D47">
        <w:rPr>
          <w:rFonts w:ascii="Times New Roman" w:hAnsi="Times New Roman" w:cs="Times New Roman"/>
          <w:sz w:val="28"/>
          <w:szCs w:val="28"/>
        </w:rPr>
        <w:t>системы сбора хозяйственных и бытовых стоков, системы ливневой канализации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КИПР).</w:t>
      </w:r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0050 содержит данные об инвестициях в капитальное строительство, модернизацию и (или) реконструкцию (техническое присоединение)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системы</w:t>
      </w:r>
      <w:r w:rsidR="00766531" w:rsidRPr="00ED6D47">
        <w:rPr>
          <w:rFonts w:ascii="Times New Roman" w:hAnsi="Times New Roman" w:cs="Times New Roman"/>
          <w:sz w:val="28"/>
          <w:szCs w:val="28"/>
        </w:rPr>
        <w:t xml:space="preserve"> сбора хозяйственных и бытовых стоков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,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системы ливневой канализации, </w:t>
      </w:r>
      <w:r w:rsidRPr="00ED6D47">
        <w:rPr>
          <w:rFonts w:ascii="Times New Roman" w:hAnsi="Times New Roman" w:cs="Times New Roman"/>
          <w:sz w:val="28"/>
          <w:szCs w:val="28"/>
        </w:rPr>
        <w:t xml:space="preserve">заполнение которой осуществляется путем суммирования инвестиций во все объекты </w:t>
      </w:r>
      <w:r w:rsidR="00505BDB" w:rsidRPr="00ED6D47">
        <w:rPr>
          <w:rFonts w:ascii="Times New Roman" w:hAnsi="Times New Roman" w:cs="Times New Roman"/>
          <w:sz w:val="28"/>
          <w:szCs w:val="28"/>
        </w:rPr>
        <w:t>системы сбора хозяйственных и бытовых стоков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,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системы ливневой канализации, </w:t>
      </w:r>
      <w:r w:rsidRPr="00ED6D47">
        <w:rPr>
          <w:rFonts w:ascii="Times New Roman" w:hAnsi="Times New Roman" w:cs="Times New Roman"/>
          <w:sz w:val="28"/>
          <w:szCs w:val="28"/>
        </w:rPr>
        <w:t>капитальное строительство, модернизация и (или) реконструкция которых осуществляется в рамках данной очереди</w:t>
      </w:r>
      <w:r w:rsidR="00C26A66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060D07" w:rsidRPr="00ED6D47" w:rsidRDefault="00060D07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>Дополнительно по всем очередям капитального строительства, модернизации и (или) реконструкции объектов системы</w:t>
      </w:r>
      <w:r w:rsidR="00E6315A" w:rsidRPr="00ED6D47">
        <w:rPr>
          <w:rFonts w:ascii="Times New Roman" w:hAnsi="Times New Roman" w:cs="Times New Roman"/>
          <w:sz w:val="28"/>
          <w:szCs w:val="28"/>
        </w:rPr>
        <w:t xml:space="preserve"> сбора хозяйственных и бытовых стоков</w:t>
      </w:r>
      <w:r w:rsidR="00D40728" w:rsidRPr="00ED6D47">
        <w:rPr>
          <w:rFonts w:ascii="Times New Roman" w:hAnsi="Times New Roman" w:cs="Times New Roman"/>
          <w:sz w:val="28"/>
          <w:szCs w:val="28"/>
        </w:rPr>
        <w:t>, системы ливневой канализации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указывается их совокупная установленная мощность (строка 00</w:t>
      </w:r>
      <w:r w:rsidR="00812C5B" w:rsidRPr="00ED6D47">
        <w:rPr>
          <w:rFonts w:ascii="Times New Roman" w:hAnsi="Times New Roman" w:cs="Times New Roman"/>
          <w:sz w:val="28"/>
          <w:szCs w:val="28"/>
        </w:rPr>
        <w:t>6</w:t>
      </w:r>
      <w:r w:rsidRPr="00ED6D47">
        <w:rPr>
          <w:rFonts w:ascii="Times New Roman" w:hAnsi="Times New Roman" w:cs="Times New Roman"/>
          <w:sz w:val="28"/>
          <w:szCs w:val="28"/>
        </w:rPr>
        <w:t>0) путем суммирования значений строк 0010 по всем очередям капитального строительства, модернизации и (или) реконструкции объектов системы</w:t>
      </w:r>
      <w:r w:rsidR="00E6315A" w:rsidRPr="00ED6D47">
        <w:rPr>
          <w:rFonts w:ascii="Times New Roman" w:hAnsi="Times New Roman" w:cs="Times New Roman"/>
          <w:sz w:val="28"/>
          <w:szCs w:val="28"/>
        </w:rPr>
        <w:t xml:space="preserve"> сбора хозяйственных и бытовых стоков</w:t>
      </w:r>
      <w:r w:rsidR="00D40728" w:rsidRPr="00ED6D47">
        <w:rPr>
          <w:rFonts w:ascii="Times New Roman" w:hAnsi="Times New Roman" w:cs="Times New Roman"/>
          <w:sz w:val="28"/>
          <w:szCs w:val="28"/>
        </w:rPr>
        <w:t>, системы ливневой канализации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, а также совокупный резерв объектов </w:t>
      </w:r>
      <w:r w:rsidR="00E6315A" w:rsidRPr="00ED6D47">
        <w:rPr>
          <w:rFonts w:ascii="Times New Roman" w:hAnsi="Times New Roman" w:cs="Times New Roman"/>
          <w:sz w:val="28"/>
          <w:szCs w:val="28"/>
        </w:rPr>
        <w:t>системы сбора хозяйственных и</w:t>
      </w:r>
      <w:proofErr w:type="gramEnd"/>
      <w:r w:rsidR="00E6315A" w:rsidRPr="00ED6D47">
        <w:rPr>
          <w:rFonts w:ascii="Times New Roman" w:hAnsi="Times New Roman" w:cs="Times New Roman"/>
          <w:sz w:val="28"/>
          <w:szCs w:val="28"/>
        </w:rPr>
        <w:t xml:space="preserve"> бытовых стоков</w:t>
      </w:r>
      <w:r w:rsidR="00D40728" w:rsidRPr="00ED6D47">
        <w:rPr>
          <w:rFonts w:ascii="Times New Roman" w:hAnsi="Times New Roman" w:cs="Times New Roman"/>
          <w:sz w:val="28"/>
          <w:szCs w:val="28"/>
        </w:rPr>
        <w:t>, системы ливневой канализации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(строка 00</w:t>
      </w:r>
      <w:r w:rsidR="00812C5B" w:rsidRPr="00ED6D47">
        <w:rPr>
          <w:rFonts w:ascii="Times New Roman" w:hAnsi="Times New Roman" w:cs="Times New Roman"/>
          <w:sz w:val="28"/>
          <w:szCs w:val="28"/>
        </w:rPr>
        <w:t>7</w:t>
      </w:r>
      <w:r w:rsidRPr="00ED6D47">
        <w:rPr>
          <w:rFonts w:ascii="Times New Roman" w:hAnsi="Times New Roman" w:cs="Times New Roman"/>
          <w:sz w:val="28"/>
          <w:szCs w:val="28"/>
        </w:rPr>
        <w:t>0) путем суммирования значений строк 0040 по всем очередям капитального строительства, модернизации и (или) реконструкции объектов системы</w:t>
      </w:r>
      <w:r w:rsidR="00E6315A" w:rsidRPr="00ED6D47">
        <w:rPr>
          <w:rFonts w:ascii="Times New Roman" w:hAnsi="Times New Roman" w:cs="Times New Roman"/>
          <w:sz w:val="28"/>
          <w:szCs w:val="28"/>
        </w:rPr>
        <w:t xml:space="preserve"> сбора хозяйственных и бытовых стоков</w:t>
      </w:r>
      <w:r w:rsidR="00D40728" w:rsidRPr="00ED6D47">
        <w:rPr>
          <w:rFonts w:ascii="Times New Roman" w:hAnsi="Times New Roman" w:cs="Times New Roman"/>
          <w:sz w:val="28"/>
          <w:szCs w:val="28"/>
        </w:rPr>
        <w:t>, системы ливневой канализации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362F7B" w:rsidRPr="00ED6D47" w:rsidRDefault="00E6315A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5 раздела 4 паспорта КИПР содержит </w:t>
      </w:r>
      <w:r w:rsidR="00C567E0">
        <w:rPr>
          <w:rFonts w:ascii="Times New Roman" w:hAnsi="Times New Roman" w:cs="Times New Roman"/>
          <w:sz w:val="28"/>
          <w:szCs w:val="28"/>
        </w:rPr>
        <w:t>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7F2651" w:rsidRPr="00ED6D47">
        <w:rPr>
          <w:rFonts w:ascii="Times New Roman" w:hAnsi="Times New Roman" w:cs="Times New Roman"/>
          <w:sz w:val="28"/>
          <w:szCs w:val="28"/>
        </w:rPr>
        <w:t xml:space="preserve">о </w:t>
      </w:r>
      <w:r w:rsidRPr="00ED6D47">
        <w:rPr>
          <w:rFonts w:ascii="Times New Roman" w:hAnsi="Times New Roman" w:cs="Times New Roman"/>
          <w:b/>
          <w:sz w:val="28"/>
          <w:szCs w:val="28"/>
        </w:rPr>
        <w:t>финансовы</w:t>
      </w:r>
      <w:r w:rsidR="007F2651" w:rsidRPr="00ED6D47">
        <w:rPr>
          <w:rFonts w:ascii="Times New Roman" w:hAnsi="Times New Roman" w:cs="Times New Roman"/>
          <w:b/>
          <w:sz w:val="28"/>
          <w:szCs w:val="28"/>
        </w:rPr>
        <w:t>х показател</w:t>
      </w:r>
      <w:r w:rsidR="00C26A66" w:rsidRPr="00ED6D47">
        <w:rPr>
          <w:rFonts w:ascii="Times New Roman" w:hAnsi="Times New Roman" w:cs="Times New Roman"/>
          <w:b/>
          <w:sz w:val="28"/>
          <w:szCs w:val="28"/>
        </w:rPr>
        <w:t>ях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по </w:t>
      </w:r>
      <w:r w:rsidR="00B27613" w:rsidRPr="00ED6D47">
        <w:rPr>
          <w:rFonts w:ascii="Times New Roman" w:hAnsi="Times New Roman" w:cs="Times New Roman"/>
          <w:sz w:val="28"/>
          <w:szCs w:val="28"/>
        </w:rPr>
        <w:t xml:space="preserve">всем </w:t>
      </w:r>
      <w:r w:rsidRPr="00ED6D47">
        <w:rPr>
          <w:rFonts w:ascii="Times New Roman" w:hAnsi="Times New Roman" w:cs="Times New Roman"/>
          <w:sz w:val="28"/>
          <w:szCs w:val="28"/>
        </w:rPr>
        <w:t>объектам коммунальной инфраструктуры КИПР по обеспечению водоснабжения и водоотведения.</w:t>
      </w:r>
    </w:p>
    <w:p w:rsidR="00E6315A" w:rsidRPr="00ED6D47" w:rsidRDefault="00B27613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по выручке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>ей) объектов коммунальной инфраструктуры КИПР по обеспечению водоснабжения и водоотведения от эксплуатации данных объектов.</w:t>
      </w:r>
    </w:p>
    <w:p w:rsidR="00B27613" w:rsidRPr="00ED6D47" w:rsidRDefault="00B27613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по расходам, связанным с производством и реализацией,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>ей) объектов коммунальной инфраструктуры КИПР по обеспечению водоснабжения и водоотведения на эксплуатацию данных объектов.</w:t>
      </w:r>
    </w:p>
    <w:p w:rsidR="00B27613" w:rsidRPr="00ED6D47" w:rsidRDefault="00B27613" w:rsidP="00C567E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данные по прибыли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>ей) объектов коммунальной инфраструктуры КИПР по обеспечению водоснабжения и водоотведения от эксплуатации данных объектов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C26A66" w:rsidRPr="00ED6D47">
        <w:rPr>
          <w:rFonts w:ascii="Times New Roman" w:hAnsi="Times New Roman" w:cs="Times New Roman"/>
          <w:sz w:val="28"/>
          <w:szCs w:val="28"/>
        </w:rPr>
        <w:t>и заполняется путем вычитания из значения строки 0010 значения строки 0020.</w:t>
      </w:r>
    </w:p>
    <w:p w:rsidR="00F535EA" w:rsidRPr="00ED6D47" w:rsidRDefault="00B27613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Строка 0040 содержит данные об инвестициях в капитальное строительство, модернизацию и (или) реконструкцию (техническое присоед</w:t>
      </w:r>
      <w:r w:rsidR="00C00D62" w:rsidRPr="00ED6D47">
        <w:rPr>
          <w:rFonts w:ascii="Times New Roman" w:hAnsi="Times New Roman" w:cs="Times New Roman"/>
          <w:sz w:val="28"/>
          <w:szCs w:val="28"/>
        </w:rPr>
        <w:t>и</w:t>
      </w:r>
      <w:r w:rsidRPr="00ED6D47">
        <w:rPr>
          <w:rFonts w:ascii="Times New Roman" w:hAnsi="Times New Roman" w:cs="Times New Roman"/>
          <w:sz w:val="28"/>
          <w:szCs w:val="28"/>
        </w:rPr>
        <w:t>нение)</w:t>
      </w:r>
      <w:r w:rsidR="007F2651" w:rsidRPr="00ED6D47">
        <w:rPr>
          <w:rFonts w:ascii="Times New Roman" w:hAnsi="Times New Roman" w:cs="Times New Roman"/>
          <w:sz w:val="28"/>
          <w:szCs w:val="28"/>
        </w:rPr>
        <w:t xml:space="preserve"> объектов к</w:t>
      </w:r>
      <w:r w:rsidR="00C567E0">
        <w:rPr>
          <w:rFonts w:ascii="Times New Roman" w:hAnsi="Times New Roman" w:cs="Times New Roman"/>
          <w:sz w:val="28"/>
          <w:szCs w:val="28"/>
        </w:rPr>
        <w:t>оммунальной инфраструктуры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7F2651" w:rsidRPr="00ED6D47">
        <w:rPr>
          <w:rFonts w:ascii="Times New Roman" w:hAnsi="Times New Roman" w:cs="Times New Roman"/>
          <w:sz w:val="28"/>
          <w:szCs w:val="28"/>
        </w:rPr>
        <w:t xml:space="preserve">по обеспечению водоснабжения и водоотведения и заполняется путем суммирования </w:t>
      </w:r>
      <w:r w:rsidR="00C26A66" w:rsidRPr="00ED6D47">
        <w:rPr>
          <w:rFonts w:ascii="Times New Roman" w:hAnsi="Times New Roman" w:cs="Times New Roman"/>
          <w:sz w:val="28"/>
          <w:szCs w:val="28"/>
        </w:rPr>
        <w:t>значений строк 0050 подразделов 1, 2, 3, 4 раздела 4 паспорта КИПР.</w:t>
      </w:r>
      <w:r w:rsidR="003B0487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0C1F0F" w:rsidRPr="00ED6D47">
        <w:rPr>
          <w:rFonts w:ascii="Times New Roman" w:hAnsi="Times New Roman" w:cs="Times New Roman"/>
          <w:sz w:val="28"/>
          <w:szCs w:val="28"/>
        </w:rPr>
        <w:t>Значение строки 0040 не может превышать суммы значений строк 0010 (финансовая государственная поддержка на инвестиционной стадии), 0030 (собственные вложения), 0040 (объем привлеченных кредитных средств) подраздела 6 раздела 4 паспорта КИПР.</w:t>
      </w:r>
    </w:p>
    <w:p w:rsidR="007F2651" w:rsidRPr="00ED6D47" w:rsidRDefault="007F2651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0050 содержит данные о налоговых платежах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>ей) объектов к</w:t>
      </w:r>
      <w:r w:rsidR="00C567E0">
        <w:rPr>
          <w:rFonts w:ascii="Times New Roman" w:hAnsi="Times New Roman" w:cs="Times New Roman"/>
          <w:sz w:val="28"/>
          <w:szCs w:val="28"/>
        </w:rPr>
        <w:t>оммунальной инфраструктуры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по обеспечению водоснабжения и водоотведения и заполняется путем суммирования строк 0051 (налоговые платежи в федеральный бюджет) и 0052 (налоговые платежи в бюджет субъекта Российской Федерации)</w:t>
      </w:r>
      <w:r w:rsidR="00C26A66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E6315A" w:rsidRPr="00ED6D47" w:rsidRDefault="007F2651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Подраздел 6 раздела 4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>источниках финансирования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модернизации и (или) реконструкции объектов коммунальной инфраструктуры</w:t>
      </w:r>
      <w:r w:rsidR="00C567E0">
        <w:rPr>
          <w:rFonts w:ascii="Times New Roman" w:hAnsi="Times New Roman" w:cs="Times New Roman"/>
          <w:sz w:val="28"/>
          <w:szCs w:val="28"/>
        </w:rPr>
        <w:t xml:space="preserve">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по обеспечению водоснабжения и водоотведения.</w:t>
      </w:r>
    </w:p>
    <w:p w:rsidR="00824B73" w:rsidRPr="00ED6D47" w:rsidRDefault="007F2651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</w:t>
      </w:r>
      <w:r w:rsidR="00C00D62" w:rsidRPr="00ED6D47">
        <w:rPr>
          <w:rFonts w:ascii="Times New Roman" w:hAnsi="Times New Roman" w:cs="Times New Roman"/>
          <w:sz w:val="28"/>
          <w:szCs w:val="28"/>
        </w:rPr>
        <w:t>0010</w:t>
      </w:r>
      <w:r w:rsidR="002113D0" w:rsidRPr="00ED6D47">
        <w:rPr>
          <w:rFonts w:ascii="Times New Roman" w:hAnsi="Times New Roman" w:cs="Times New Roman"/>
          <w:sz w:val="28"/>
          <w:szCs w:val="28"/>
        </w:rPr>
        <w:t xml:space="preserve"> содержит данные о финансовой государственной поддержке </w:t>
      </w:r>
      <w:r w:rsidR="003B0487" w:rsidRPr="00ED6D47">
        <w:rPr>
          <w:rFonts w:ascii="Times New Roman" w:hAnsi="Times New Roman" w:cs="Times New Roman"/>
          <w:sz w:val="28"/>
          <w:szCs w:val="28"/>
        </w:rPr>
        <w:t>капитального строительства, модернизации и (или) реконструкции объектов коммунальной инфраструктуры КИ</w:t>
      </w:r>
      <w:r w:rsidR="00C567E0">
        <w:rPr>
          <w:rFonts w:ascii="Times New Roman" w:hAnsi="Times New Roman" w:cs="Times New Roman"/>
          <w:sz w:val="28"/>
          <w:szCs w:val="28"/>
        </w:rPr>
        <w:t>ПР по обеспечению водоснабжения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3B0487" w:rsidRPr="00ED6D47">
        <w:rPr>
          <w:rFonts w:ascii="Times New Roman" w:hAnsi="Times New Roman" w:cs="Times New Roman"/>
          <w:sz w:val="28"/>
          <w:szCs w:val="28"/>
        </w:rPr>
        <w:t>и водоотв</w:t>
      </w:r>
      <w:r w:rsidR="008144A7" w:rsidRPr="00ED6D47">
        <w:rPr>
          <w:rFonts w:ascii="Times New Roman" w:hAnsi="Times New Roman" w:cs="Times New Roman"/>
          <w:sz w:val="28"/>
          <w:szCs w:val="28"/>
        </w:rPr>
        <w:t>е</w:t>
      </w:r>
      <w:r w:rsidR="003B0487" w:rsidRPr="00ED6D47">
        <w:rPr>
          <w:rFonts w:ascii="Times New Roman" w:hAnsi="Times New Roman" w:cs="Times New Roman"/>
          <w:sz w:val="28"/>
          <w:szCs w:val="28"/>
        </w:rPr>
        <w:t>дения</w:t>
      </w:r>
      <w:r w:rsidR="008144A7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0C1F0F" w:rsidRPr="00ED6D47">
        <w:rPr>
          <w:rFonts w:ascii="Times New Roman" w:hAnsi="Times New Roman" w:cs="Times New Roman"/>
          <w:sz w:val="28"/>
          <w:szCs w:val="28"/>
        </w:rPr>
        <w:t>на инвестиционного стадии и заполняется путем суммирования строк 0011 (за счет средств федерального бюджета) и 0012 (за счет средств бюджета субъекта Российской Федерации)</w:t>
      </w:r>
      <w:r w:rsidR="00C26A66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="000C1F0F" w:rsidRPr="00ED6D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0010 не может превышать значения строки 0040 подраздела 5 раздела 4 паспорта КИПР.</w:t>
      </w:r>
    </w:p>
    <w:p w:rsidR="00824B73" w:rsidRPr="00ED6D47" w:rsidRDefault="00824B73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об иной государственной поддержке капитального строительства, модернизации и (или) реконструкции объектов коммунальной инфраструктуры КИПР по обеспечению водоснабжения и водоотведения (государственная поддержка на эксплуатационной стадии данного объекта) и заполняется путем суммирования строк 0021 (за счет средств федерального бюджета) и 0022 (за счет средств бюджета субъекта Российской Федерации)</w:t>
      </w:r>
      <w:r w:rsidR="00C26A66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4B73" w:rsidRPr="00ED6D47" w:rsidRDefault="00824B73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данные о собственных вложениях управляющей компании КИПР в капитальное строительство, модернизацию и (или) реконструкцию объектов коммунальной инфраструктуры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по обеспечению водоснабжения и водоотведения на инвестиционной стадии </w:t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>КИПР (не учитываются средства, предоставленные управляющей компании КИПР бюджетной системой Российской Федерацией)</w:t>
      </w:r>
      <w:r w:rsidR="002E611C" w:rsidRPr="00ED6D47">
        <w:rPr>
          <w:rFonts w:ascii="Times New Roman" w:hAnsi="Times New Roman" w:cs="Times New Roman"/>
          <w:sz w:val="28"/>
          <w:szCs w:val="28"/>
        </w:rPr>
        <w:t xml:space="preserve"> и заполняется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824B73" w:rsidRPr="00ED6D47" w:rsidRDefault="00824B73" w:rsidP="0040364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об объеме привлеченных управляющей компанией КИПР (субъектом Российской Федерации) </w:t>
      </w:r>
      <w:r w:rsidR="00C567E0">
        <w:rPr>
          <w:rFonts w:ascii="Times New Roman" w:hAnsi="Times New Roman" w:cs="Times New Roman"/>
          <w:sz w:val="28"/>
          <w:szCs w:val="28"/>
        </w:rPr>
        <w:t>кредитных средств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капитальное строительство, модернизацию и (или) реконструкцию объектов коммунальной инфраструктуры КИПР по обеспечению водоснабжения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водоотведения на инвестиционной стадии КИПР</w:t>
      </w:r>
      <w:r w:rsidR="002E611C" w:rsidRPr="00ED6D47">
        <w:rPr>
          <w:rFonts w:ascii="Times New Roman" w:hAnsi="Times New Roman" w:cs="Times New Roman"/>
          <w:sz w:val="28"/>
          <w:szCs w:val="28"/>
        </w:rPr>
        <w:t xml:space="preserve"> и заполняется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5E7A45" w:rsidRPr="00ED6D47" w:rsidRDefault="005E7A4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Финансовое обеспечение объекта коммунальной инфраструктуры КИПР по обеспечению водоснабжения и водоотведения требует отдельных разъяснений в пояснительной записке к паспорту КИПР в случае:</w:t>
      </w:r>
    </w:p>
    <w:p w:rsidR="005E7A45" w:rsidRPr="00ED6D47" w:rsidRDefault="005E7A45" w:rsidP="005E7A45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начала капитального строительства, модернизации и (или) реконструкции </w:t>
      </w:r>
      <w:r w:rsidR="00EE7E3D" w:rsidRPr="00ED6D47">
        <w:rPr>
          <w:rFonts w:ascii="Times New Roman" w:hAnsi="Times New Roman" w:cs="Times New Roman"/>
          <w:sz w:val="28"/>
          <w:szCs w:val="28"/>
        </w:rPr>
        <w:t xml:space="preserve">данного объекта позже получения финансового обеспечения более чем на </w:t>
      </w:r>
      <w:r w:rsidR="00D40728" w:rsidRPr="00ED6D47">
        <w:rPr>
          <w:rFonts w:ascii="Times New Roman" w:hAnsi="Times New Roman" w:cs="Times New Roman"/>
          <w:sz w:val="28"/>
          <w:szCs w:val="28"/>
        </w:rPr>
        <w:t>1</w:t>
      </w:r>
      <w:r w:rsidR="00EE7E3D" w:rsidRPr="00ED6D4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отсутствия изменений в установленной мощности данного объекта инфраструктуры </w:t>
      </w:r>
      <w:r w:rsidR="00D40728" w:rsidRPr="00ED6D47">
        <w:rPr>
          <w:rFonts w:ascii="Times New Roman" w:hAnsi="Times New Roman" w:cs="Times New Roman"/>
          <w:sz w:val="28"/>
          <w:szCs w:val="28"/>
        </w:rPr>
        <w:t>по окончанию каждого этапа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финансирования.</w:t>
      </w:r>
    </w:p>
    <w:p w:rsidR="005C5D28" w:rsidRPr="00ED6D47" w:rsidRDefault="005C5D28" w:rsidP="005C5D2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B" w:rsidRPr="00ED6D47" w:rsidRDefault="00CC5EFB" w:rsidP="00CC5EFB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. Порядок заполнения раздела 5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proofErr w:type="gramEnd"/>
      <w:r w:rsidRPr="00ED6D47">
        <w:rPr>
          <w:rFonts w:ascii="Times New Roman" w:hAnsi="Times New Roman" w:cs="Times New Roman"/>
          <w:b/>
          <w:sz w:val="28"/>
          <w:szCs w:val="28"/>
        </w:rPr>
        <w:br/>
        <w:t>(</w:t>
      </w:r>
      <w:r w:rsidR="00D60C18" w:rsidRPr="00ED6D47">
        <w:rPr>
          <w:rFonts w:ascii="Times New Roman" w:hAnsi="Times New Roman" w:cs="Times New Roman"/>
          <w:b/>
          <w:sz w:val="28"/>
          <w:szCs w:val="28"/>
        </w:rPr>
        <w:t>коммунальная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инфраструктура КИПР – теплоснабжение)</w:t>
      </w:r>
    </w:p>
    <w:p w:rsidR="003C0458" w:rsidRPr="00ED6D47" w:rsidRDefault="003C0458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К коммунальной инфраструктуре КИПР по обеспечению теплоснабжения могут относиться такие объекты, как объекты системы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(подраздел 1.1 раздела 5 паспорта КИПР) и объекты системы поставки теплоносителя (подраздел 2.1 раздела 5 паспорта КИПР</w:t>
      </w:r>
      <w:r w:rsidR="008E3F95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CC5EFB" w:rsidRPr="00ED6D47" w:rsidRDefault="003C0458" w:rsidP="003C045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Дополнительно могут быть добавлены иные объекты коммунальной инфраструктуры КИПР по обеспечению </w:t>
      </w:r>
      <w:r w:rsidR="008E3F95" w:rsidRPr="00ED6D47">
        <w:rPr>
          <w:rFonts w:ascii="Times New Roman" w:hAnsi="Times New Roman" w:cs="Times New Roman"/>
          <w:sz w:val="28"/>
          <w:szCs w:val="28"/>
        </w:rPr>
        <w:t>теплоснабжения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A72003" w:rsidRPr="00ED6D47" w:rsidRDefault="00A72003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E64C07" w:rsidRPr="00ED6D47">
        <w:rPr>
          <w:rFonts w:ascii="Times New Roman" w:hAnsi="Times New Roman" w:cs="Times New Roman"/>
          <w:sz w:val="28"/>
          <w:szCs w:val="28"/>
        </w:rPr>
        <w:t>1.</w:t>
      </w:r>
      <w:r w:rsidRPr="00ED6D47">
        <w:rPr>
          <w:rFonts w:ascii="Times New Roman" w:hAnsi="Times New Roman" w:cs="Times New Roman"/>
          <w:sz w:val="28"/>
          <w:szCs w:val="28"/>
        </w:rPr>
        <w:t xml:space="preserve">1 раздела </w:t>
      </w:r>
      <w:r w:rsidR="00E64C07" w:rsidRPr="00ED6D47">
        <w:rPr>
          <w:rFonts w:ascii="Times New Roman" w:hAnsi="Times New Roman" w:cs="Times New Roman"/>
          <w:sz w:val="28"/>
          <w:szCs w:val="28"/>
        </w:rPr>
        <w:t>5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E64C07" w:rsidRPr="00ED6D47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объектах </w:t>
      </w:r>
      <w:r w:rsidR="00E64C07" w:rsidRPr="00ED6D47">
        <w:rPr>
          <w:rFonts w:ascii="Times New Roman" w:hAnsi="Times New Roman" w:cs="Times New Roman"/>
          <w:b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b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, капитальное строительство, модернизация и (или) реконструкция которых осуществляется в рамках КИПР. По каждому объекту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заполняется наименование объекта (с указанием типа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), а также балансодержатель данного объекта.</w:t>
      </w:r>
    </w:p>
    <w:p w:rsidR="00E64C07" w:rsidRPr="00ED6D47" w:rsidRDefault="00A72003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об установленной мощности объекта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вручную.</w:t>
      </w:r>
    </w:p>
    <w:p w:rsidR="00E64C07" w:rsidRPr="00ED6D47" w:rsidRDefault="00A72003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использовании объекта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 (установленная мощность потребления участников КИПР данного объекта, необходимая для обеспечения деятельности участников КИПР) и заполняется путем суммирования потребностей участников КИПР </w:t>
      </w:r>
      <w:r w:rsidR="008B147F" w:rsidRPr="00ED6D47">
        <w:rPr>
          <w:rFonts w:ascii="Times New Roman" w:hAnsi="Times New Roman" w:cs="Times New Roman"/>
          <w:sz w:val="28"/>
          <w:szCs w:val="28"/>
        </w:rPr>
        <w:t>и управляюще</w:t>
      </w:r>
      <w:proofErr w:type="gramStart"/>
      <w:r w:rsidR="008B147F"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8B147F" w:rsidRPr="00ED6D47">
        <w:rPr>
          <w:rFonts w:ascii="Times New Roman" w:hAnsi="Times New Roman" w:cs="Times New Roman"/>
          <w:sz w:val="28"/>
          <w:szCs w:val="28"/>
        </w:rPr>
        <w:t xml:space="preserve">их) компании(й) КИПР </w:t>
      </w:r>
      <w:r w:rsidRPr="00ED6D47">
        <w:rPr>
          <w:rFonts w:ascii="Times New Roman" w:hAnsi="Times New Roman" w:cs="Times New Roman"/>
          <w:sz w:val="28"/>
          <w:szCs w:val="28"/>
        </w:rPr>
        <w:t xml:space="preserve">в </w:t>
      </w:r>
      <w:r w:rsidR="00E64C07" w:rsidRPr="00ED6D47">
        <w:rPr>
          <w:rFonts w:ascii="Times New Roman" w:hAnsi="Times New Roman" w:cs="Times New Roman"/>
          <w:sz w:val="28"/>
          <w:szCs w:val="28"/>
        </w:rPr>
        <w:t>теплоснабжении</w:t>
      </w:r>
      <w:r w:rsidR="00165A8F">
        <w:rPr>
          <w:rFonts w:ascii="Times New Roman" w:hAnsi="Times New Roman" w:cs="Times New Roman"/>
          <w:sz w:val="28"/>
          <w:szCs w:val="28"/>
        </w:rPr>
        <w:t xml:space="preserve"> </w:t>
      </w:r>
      <w:r w:rsidR="00165A8F">
        <w:rPr>
          <w:rFonts w:ascii="Times New Roman" w:hAnsi="Times New Roman" w:cs="Times New Roman"/>
          <w:sz w:val="28"/>
          <w:szCs w:val="28"/>
        </w:rPr>
        <w:lastRenderedPageBreak/>
        <w:t>(по типовым участникам КИПР расчет осуществляется в</w:t>
      </w:r>
      <w:r w:rsidR="00C567E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E64C07" w:rsidRPr="00ED6D47" w:rsidRDefault="00A72003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0030 содержит справочные данные о фактическом потреблении установленной мощности объекта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КИПР, которые заполняются вручную.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0030 не может превышать значения строки 0020.</w:t>
      </w:r>
    </w:p>
    <w:p w:rsidR="00E64C07" w:rsidRPr="00ED6D47" w:rsidRDefault="00A72003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 резерве установленной мощности объекта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вычитания из значений строки 0010 (установленная мощность объекта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значений строки 0020 (использование объекта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КИПР).</w:t>
      </w:r>
    </w:p>
    <w:p w:rsidR="00E64C07" w:rsidRPr="00ED6D47" w:rsidRDefault="00A72003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0050 содержит данные об инвестициях в капитальное строительство, модернизацию и (или) реконструкцию (техническое присоединение) объекта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вручную.</w:t>
      </w:r>
    </w:p>
    <w:p w:rsidR="00E64C07" w:rsidRPr="00ED6D47" w:rsidRDefault="00A72003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Дополнительно по всем объектам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заполняется их совокупная установленная мощность (строка 0060) путем суммирования значений строк 0010 по всем объектам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, а также совокупный резерв объектов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(строка 0070) путем суммирования значений строк 0040 по всем объектам </w:t>
      </w:r>
      <w:r w:rsidR="00E64C07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E64C07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A72003" w:rsidRPr="00ED6D47" w:rsidRDefault="00A72003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в строк</w:t>
      </w:r>
      <w:r w:rsidR="00E64C07" w:rsidRPr="00ED6D47">
        <w:rPr>
          <w:rFonts w:ascii="Times New Roman" w:hAnsi="Times New Roman" w:cs="Times New Roman"/>
          <w:sz w:val="28"/>
          <w:szCs w:val="28"/>
        </w:rPr>
        <w:t>е</w:t>
      </w:r>
      <w:r w:rsidRPr="00ED6D47">
        <w:rPr>
          <w:rFonts w:ascii="Times New Roman" w:hAnsi="Times New Roman" w:cs="Times New Roman"/>
          <w:sz w:val="28"/>
          <w:szCs w:val="28"/>
        </w:rPr>
        <w:t xml:space="preserve"> 0080 указываются тариф на </w:t>
      </w:r>
      <w:r w:rsidR="00E64C07" w:rsidRPr="00ED6D47">
        <w:rPr>
          <w:rFonts w:ascii="Times New Roman" w:hAnsi="Times New Roman" w:cs="Times New Roman"/>
          <w:sz w:val="28"/>
          <w:szCs w:val="28"/>
        </w:rPr>
        <w:t>поставку тепла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E64C07" w:rsidRPr="00ED6D47" w:rsidRDefault="00E64C07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Подраздел 1.2 раздела 5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</w:t>
      </w:r>
      <w:r w:rsidRPr="00ED6D47">
        <w:rPr>
          <w:rFonts w:ascii="Times New Roman" w:hAnsi="Times New Roman" w:cs="Times New Roman"/>
          <w:b/>
          <w:sz w:val="28"/>
          <w:szCs w:val="28"/>
        </w:rPr>
        <w:t>финансовых показателях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по всем объектам системы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 и (или) реконструкция которых осуществляется в рамках КИПР.</w:t>
      </w:r>
    </w:p>
    <w:p w:rsidR="00E64C07" w:rsidRPr="00ED6D47" w:rsidRDefault="00E64C07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по выручке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системы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объектов.</w:t>
      </w:r>
    </w:p>
    <w:p w:rsidR="00E64C07" w:rsidRPr="00ED6D47" w:rsidRDefault="00E64C07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по расходам, связанным с производством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реализацией,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</w:t>
      </w:r>
      <w:r w:rsidR="00C567E0">
        <w:rPr>
          <w:rFonts w:ascii="Times New Roman" w:hAnsi="Times New Roman" w:cs="Times New Roman"/>
          <w:sz w:val="28"/>
          <w:szCs w:val="28"/>
        </w:rPr>
        <w:t xml:space="preserve">объектов системы </w:t>
      </w:r>
      <w:proofErr w:type="spellStart"/>
      <w:r w:rsidR="00C567E0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эксплуатацию данных объектов.</w:t>
      </w:r>
    </w:p>
    <w:p w:rsidR="00E64C07" w:rsidRPr="00ED6D47" w:rsidRDefault="00E64C07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данные по прибыли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системы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C567E0">
        <w:rPr>
          <w:rFonts w:ascii="Times New Roman" w:hAnsi="Times New Roman" w:cs="Times New Roman"/>
          <w:sz w:val="28"/>
          <w:szCs w:val="28"/>
        </w:rPr>
        <w:t>от эксплуатации данных объектов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путем вычитания из значения строки 0010 значения строки 0020.</w:t>
      </w:r>
    </w:p>
    <w:p w:rsidR="00F535EA" w:rsidRPr="00ED6D47" w:rsidRDefault="00E64C07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об инвестициях в капитальное строительство, модернизацию и (или) реконструкцию (техническое присоединение) объектов системы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значений строк 0050 подраздела 1.1 раздела 5 паспорта КИПР по всем объектам системы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. Значение строки 0040 не может превышать суммы значений строк 0010 (финансовая государственная </w:t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>поддержка на инвестиционной стадии), 0030 (собственные вложения), 0040 (объем привлеченных кредитных средств) подраздела 1.3 раздела 5 паспорта КИПР.</w:t>
      </w:r>
    </w:p>
    <w:p w:rsidR="00E64C07" w:rsidRPr="00ED6D47" w:rsidRDefault="00E64C07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0050 содержит данные о налоговых платежах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F535EA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строк 0051 (налоговые платежи в федеральный бюджет) и 0052 (налоговые платежи в бюджет субъекта Российской Федерации), которые заполняются вручную.</w:t>
      </w:r>
    </w:p>
    <w:p w:rsidR="00E64C07" w:rsidRPr="00ED6D47" w:rsidRDefault="00E64C07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F535EA" w:rsidRPr="00ED6D47">
        <w:rPr>
          <w:rFonts w:ascii="Times New Roman" w:hAnsi="Times New Roman" w:cs="Times New Roman"/>
          <w:sz w:val="28"/>
          <w:szCs w:val="28"/>
        </w:rPr>
        <w:t>1.3</w:t>
      </w:r>
      <w:r w:rsidRPr="00ED6D47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F535EA" w:rsidRPr="00ED6D47">
        <w:rPr>
          <w:rFonts w:ascii="Times New Roman" w:hAnsi="Times New Roman" w:cs="Times New Roman"/>
          <w:sz w:val="28"/>
          <w:szCs w:val="28"/>
        </w:rPr>
        <w:t>5</w:t>
      </w:r>
      <w:r w:rsidR="00C567E0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>источниках финансирования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C567E0">
        <w:rPr>
          <w:rFonts w:ascii="Times New Roman" w:hAnsi="Times New Roman" w:cs="Times New Roman"/>
          <w:sz w:val="28"/>
          <w:szCs w:val="28"/>
        </w:rPr>
        <w:t>ого строительства, модернизации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 (или) реконструкции всех объектов системы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в рамках КИПР.</w:t>
      </w:r>
    </w:p>
    <w:p w:rsidR="00E64C07" w:rsidRPr="00ED6D47" w:rsidRDefault="00E64C07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 финансовой государственной поддержке капитального строительства, модернизации и (или) реконструкции объектов системы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C567E0">
        <w:rPr>
          <w:rFonts w:ascii="Times New Roman" w:hAnsi="Times New Roman" w:cs="Times New Roman"/>
          <w:sz w:val="28"/>
          <w:szCs w:val="28"/>
        </w:rPr>
        <w:t xml:space="preserve"> КИПР на инвестиционного стадии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суммирования строк 0011 (за счет средств федерального бюджета) и 0012 (за счет средств бюджета субъекта Российской Федерации), которые заполняются вручную.</w:t>
      </w:r>
      <w:proofErr w:type="gramEnd"/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0010 не может превышать значения строки 0040 подраздела 1.2 раздела 5 паспорта КИПР.</w:t>
      </w:r>
    </w:p>
    <w:p w:rsidR="00E64C07" w:rsidRPr="00ED6D47" w:rsidRDefault="00E64C07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иной государственной поддержке капитального строительства, модернизации и (или) реконструкции объектов 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F535EA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(государственная поддержка на эксплуатационной стадии данного объекта) и заполняется путем суммирования строк 0021 (за счет средств федерального бюджета) и 0022 (за счет средств бюджета субъекта Российской Федерации), которые заполняются вручную.</w:t>
      </w:r>
    </w:p>
    <w:p w:rsidR="00E64C07" w:rsidRPr="00ED6D47" w:rsidRDefault="00E64C07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0030 содержит данные о собственных вложениях управляющей компании КИПР в капитальное строительство, модернизацию и (или) реконструкцию объектов 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F535EA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 (не учитываются средства, предоставленные управляющей компании КИПР бюджетной системой Российской Федерацией) и заполняется вручную.</w:t>
      </w:r>
    </w:p>
    <w:p w:rsidR="00E64C07" w:rsidRPr="00ED6D47" w:rsidRDefault="00E64C07" w:rsidP="00E64C0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об объеме привлеченных управляющей компанией КИПР (субъектом Российской Федерации) кредитных средств на капитальное строительство, модернизацию и (или) реконструкцию объектов 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F535EA" w:rsidRPr="00ED6D47">
        <w:rPr>
          <w:rFonts w:ascii="Times New Roman" w:hAnsi="Times New Roman" w:cs="Times New Roman"/>
          <w:sz w:val="28"/>
          <w:szCs w:val="28"/>
        </w:rPr>
        <w:t>теплогенерации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 и заполняется вручную.</w:t>
      </w:r>
    </w:p>
    <w:p w:rsidR="00A72003" w:rsidRPr="00ED6D47" w:rsidRDefault="00F535EA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Подраздел 2.1</w:t>
      </w:r>
      <w:r w:rsidR="00A72003" w:rsidRPr="00ED6D47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Pr="00ED6D47">
        <w:rPr>
          <w:rFonts w:ascii="Times New Roman" w:hAnsi="Times New Roman" w:cs="Times New Roman"/>
          <w:sz w:val="28"/>
          <w:szCs w:val="28"/>
        </w:rPr>
        <w:t>5</w:t>
      </w:r>
      <w:r w:rsidR="00A72003"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 об очередях капитального строительства, модернизации и (или) реконструкции </w:t>
      </w:r>
      <w:r w:rsidR="00A72003" w:rsidRPr="00ED6D47">
        <w:rPr>
          <w:rFonts w:ascii="Times New Roman" w:hAnsi="Times New Roman" w:cs="Times New Roman"/>
          <w:b/>
          <w:sz w:val="28"/>
          <w:szCs w:val="28"/>
        </w:rPr>
        <w:t>объект</w:t>
      </w:r>
      <w:proofErr w:type="gramStart"/>
      <w:r w:rsidR="00A72003" w:rsidRPr="00ED6D47">
        <w:rPr>
          <w:rFonts w:ascii="Times New Roman" w:hAnsi="Times New Roman" w:cs="Times New Roman"/>
          <w:b/>
          <w:sz w:val="28"/>
          <w:szCs w:val="28"/>
        </w:rPr>
        <w:t>а(</w:t>
      </w:r>
      <w:proofErr w:type="spellStart"/>
      <w:proofErr w:type="gramEnd"/>
      <w:r w:rsidR="00A72003" w:rsidRPr="00ED6D47">
        <w:rPr>
          <w:rFonts w:ascii="Times New Roman" w:hAnsi="Times New Roman" w:cs="Times New Roman"/>
          <w:b/>
          <w:sz w:val="28"/>
          <w:szCs w:val="28"/>
        </w:rPr>
        <w:t>ов</w:t>
      </w:r>
      <w:proofErr w:type="spellEnd"/>
      <w:r w:rsidR="00A72003" w:rsidRPr="00ED6D47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ED6D47">
        <w:rPr>
          <w:rFonts w:ascii="Times New Roman" w:hAnsi="Times New Roman" w:cs="Times New Roman"/>
          <w:b/>
          <w:sz w:val="28"/>
          <w:szCs w:val="28"/>
        </w:rPr>
        <w:t>системы поставки теплоносителя</w:t>
      </w:r>
      <w:r w:rsidR="00A72003" w:rsidRPr="00ED6D47">
        <w:rPr>
          <w:rFonts w:ascii="Times New Roman" w:hAnsi="Times New Roman" w:cs="Times New Roman"/>
          <w:sz w:val="28"/>
          <w:szCs w:val="28"/>
        </w:rPr>
        <w:t xml:space="preserve"> в рамках КИПР. По каждой очереди капитального строительства, модернизации и (или) реконструкции объект</w:t>
      </w:r>
      <w:proofErr w:type="gramStart"/>
      <w:r w:rsidR="00A72003"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A72003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72003"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="00A72003" w:rsidRPr="00ED6D47">
        <w:rPr>
          <w:rFonts w:ascii="Times New Roman" w:hAnsi="Times New Roman" w:cs="Times New Roman"/>
          <w:sz w:val="28"/>
          <w:szCs w:val="28"/>
        </w:rPr>
        <w:lastRenderedPageBreak/>
        <w:t xml:space="preserve">системы </w:t>
      </w:r>
      <w:r w:rsidRPr="00ED6D47">
        <w:rPr>
          <w:rFonts w:ascii="Times New Roman" w:hAnsi="Times New Roman" w:cs="Times New Roman"/>
          <w:sz w:val="28"/>
          <w:szCs w:val="28"/>
        </w:rPr>
        <w:t xml:space="preserve">поставки теплоносителя </w:t>
      </w:r>
      <w:r w:rsidR="00A72003" w:rsidRPr="00ED6D47">
        <w:rPr>
          <w:rFonts w:ascii="Times New Roman" w:hAnsi="Times New Roman" w:cs="Times New Roman"/>
          <w:sz w:val="28"/>
          <w:szCs w:val="28"/>
        </w:rPr>
        <w:t>заполняется порядковый номер очереди,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A72003" w:rsidRPr="00ED6D47">
        <w:rPr>
          <w:rFonts w:ascii="Times New Roman" w:hAnsi="Times New Roman" w:cs="Times New Roman"/>
          <w:sz w:val="28"/>
          <w:szCs w:val="28"/>
        </w:rPr>
        <w:t>а также балансодержатель(и) данного(</w:t>
      </w:r>
      <w:proofErr w:type="spellStart"/>
      <w:r w:rsidR="00A72003"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A72003" w:rsidRPr="00ED6D47">
        <w:rPr>
          <w:rFonts w:ascii="Times New Roman" w:hAnsi="Times New Roman" w:cs="Times New Roman"/>
          <w:sz w:val="28"/>
          <w:szCs w:val="28"/>
        </w:rPr>
        <w:t>) объекта(</w:t>
      </w:r>
      <w:proofErr w:type="spellStart"/>
      <w:r w:rsidR="00A72003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72003" w:rsidRPr="00ED6D47">
        <w:rPr>
          <w:rFonts w:ascii="Times New Roman" w:hAnsi="Times New Roman" w:cs="Times New Roman"/>
          <w:sz w:val="28"/>
          <w:szCs w:val="28"/>
        </w:rPr>
        <w:t>).</w:t>
      </w:r>
    </w:p>
    <w:p w:rsidR="00F535EA" w:rsidRPr="00ED6D47" w:rsidRDefault="00A72003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об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системы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 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>, капитальное создание,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</w:t>
      </w:r>
      <w:r w:rsidR="00C567E0">
        <w:rPr>
          <w:rFonts w:ascii="Times New Roman" w:hAnsi="Times New Roman" w:cs="Times New Roman"/>
          <w:sz w:val="28"/>
          <w:szCs w:val="28"/>
        </w:rPr>
        <w:t>ляется в рамках данной очереди,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вручную.</w:t>
      </w:r>
    </w:p>
    <w:p w:rsidR="00F535EA" w:rsidRPr="00ED6D47" w:rsidRDefault="00A72003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об использовании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системы 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поставки теплоносителя </w:t>
      </w:r>
      <w:r w:rsidRPr="00ED6D47">
        <w:rPr>
          <w:rFonts w:ascii="Times New Roman" w:hAnsi="Times New Roman" w:cs="Times New Roman"/>
          <w:sz w:val="28"/>
          <w:szCs w:val="28"/>
        </w:rPr>
        <w:t>участниками КИПР, капитальное строительство,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 (установленная мощность потребления участников КИПР данного(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объекта(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), необходимая для обеспечения деятельности участников КИПР) и заполняется путем суммирования потребностей участников КИПР </w:t>
      </w:r>
      <w:r w:rsidR="008B147F" w:rsidRPr="00ED6D47">
        <w:rPr>
          <w:rFonts w:ascii="Times New Roman" w:hAnsi="Times New Roman" w:cs="Times New Roman"/>
          <w:sz w:val="28"/>
          <w:szCs w:val="28"/>
        </w:rPr>
        <w:t xml:space="preserve">и управляющей(их) компании(й) КИПР </w:t>
      </w:r>
      <w:r w:rsidRPr="00ED6D47">
        <w:rPr>
          <w:rFonts w:ascii="Times New Roman" w:hAnsi="Times New Roman" w:cs="Times New Roman"/>
          <w:sz w:val="28"/>
          <w:szCs w:val="28"/>
        </w:rPr>
        <w:t xml:space="preserve">в </w:t>
      </w:r>
      <w:r w:rsidR="00F535EA" w:rsidRPr="00ED6D47">
        <w:rPr>
          <w:rFonts w:ascii="Times New Roman" w:hAnsi="Times New Roman" w:cs="Times New Roman"/>
          <w:sz w:val="28"/>
          <w:szCs w:val="28"/>
        </w:rPr>
        <w:t>теплоснабжении</w:t>
      </w:r>
      <w:r w:rsidR="00165A8F">
        <w:rPr>
          <w:rFonts w:ascii="Times New Roman" w:hAnsi="Times New Roman" w:cs="Times New Roman"/>
          <w:sz w:val="28"/>
          <w:szCs w:val="28"/>
        </w:rPr>
        <w:t xml:space="preserve"> (по типовым участникам КИПР расчет осуществляется в</w:t>
      </w:r>
      <w:r w:rsidR="00C567E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F535EA" w:rsidRPr="00ED6D47" w:rsidRDefault="00A72003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справочные данные о фактическом потреблении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системы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 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очереди, участниками КИПР, и заполняется вручную.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0030 не может превышать значения строки 0020.</w:t>
      </w:r>
    </w:p>
    <w:p w:rsidR="00F535EA" w:rsidRPr="00ED6D47" w:rsidRDefault="00A72003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0040 содержит данные о резерве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системы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 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очереди, и заполняется путем вычитания из значений строки 0010 (установленная мощность объекта(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="00F535EA" w:rsidRPr="00ED6D47">
        <w:rPr>
          <w:rFonts w:ascii="Times New Roman" w:hAnsi="Times New Roman" w:cs="Times New Roman"/>
          <w:sz w:val="28"/>
          <w:szCs w:val="28"/>
        </w:rPr>
        <w:t>системы 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>) значений строки 0020 (использование объекта(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системы 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поставки теплоносителя </w:t>
      </w:r>
      <w:r w:rsidRPr="00ED6D47">
        <w:rPr>
          <w:rFonts w:ascii="Times New Roman" w:hAnsi="Times New Roman" w:cs="Times New Roman"/>
          <w:sz w:val="28"/>
          <w:szCs w:val="28"/>
        </w:rPr>
        <w:t>участниками КИПР).</w:t>
      </w:r>
    </w:p>
    <w:p w:rsidR="00F535EA" w:rsidRPr="00ED6D47" w:rsidRDefault="00A72003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0050 содержит данные об инвестициях в капитальное строительство, модернизацию и (или) реконструкцию (техническое присоединение)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 объект</w:t>
      </w:r>
      <w:proofErr w:type="gramStart"/>
      <w:r w:rsidR="00F535EA"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F535EA"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F535EA"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Pr="00ED6D47">
        <w:rPr>
          <w:rFonts w:ascii="Times New Roman" w:hAnsi="Times New Roman" w:cs="Times New Roman"/>
          <w:sz w:val="28"/>
          <w:szCs w:val="28"/>
        </w:rPr>
        <w:t>системы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 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>, заполнение которой осуществляется путем суммирования инвестиций во все объекты системы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 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(или) реконструкция которых осуществляется в рамках данной очереди, которые заполняются вручную.</w:t>
      </w:r>
    </w:p>
    <w:p w:rsidR="00A72003" w:rsidRPr="00ED6D47" w:rsidRDefault="00A72003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Дополнительно по всем очередям капитального строительства, модернизации 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и (или) реконструкции объектов </w:t>
      </w:r>
      <w:r w:rsidRPr="00ED6D47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поставки теплоносителя </w:t>
      </w:r>
      <w:r w:rsidRPr="00ED6D47">
        <w:rPr>
          <w:rFonts w:ascii="Times New Roman" w:hAnsi="Times New Roman" w:cs="Times New Roman"/>
          <w:sz w:val="28"/>
          <w:szCs w:val="28"/>
        </w:rPr>
        <w:t>указывается их совокупная установленная мощность (строка 0080) путем суммирования значений строк 0010 по всем очередям капитального строительства, модернизации и (или) реконструкции объектов системы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F535EA" w:rsidRPr="00ED6D47">
        <w:rPr>
          <w:rFonts w:ascii="Times New Roman" w:hAnsi="Times New Roman" w:cs="Times New Roman"/>
          <w:sz w:val="28"/>
          <w:szCs w:val="28"/>
        </w:rPr>
        <w:lastRenderedPageBreak/>
        <w:t>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 xml:space="preserve">, а также совокупный резерв объектов системы 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поставки теплоносителя </w:t>
      </w:r>
      <w:r w:rsidRPr="00ED6D47">
        <w:rPr>
          <w:rFonts w:ascii="Times New Roman" w:hAnsi="Times New Roman" w:cs="Times New Roman"/>
          <w:sz w:val="28"/>
          <w:szCs w:val="28"/>
        </w:rPr>
        <w:t>(строка 0090) путем суммирования значений строк 0040 по всем очередям капитального строительства, модернизации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 и (или) реконструкции объектов системы</w:t>
      </w:r>
      <w:r w:rsidR="00F535EA" w:rsidRPr="00ED6D47">
        <w:rPr>
          <w:rFonts w:ascii="Times New Roman" w:hAnsi="Times New Roman" w:cs="Times New Roman"/>
          <w:sz w:val="28"/>
          <w:szCs w:val="28"/>
        </w:rPr>
        <w:t xml:space="preserve"> 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F535EA" w:rsidRPr="00ED6D47" w:rsidRDefault="00F535EA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2.2 раздела </w:t>
      </w:r>
      <w:r w:rsidR="00C567E0">
        <w:rPr>
          <w:rFonts w:ascii="Times New Roman" w:hAnsi="Times New Roman" w:cs="Times New Roman"/>
          <w:sz w:val="28"/>
          <w:szCs w:val="28"/>
        </w:rPr>
        <w:t>5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</w:t>
      </w:r>
      <w:r w:rsidRPr="00ED6D47">
        <w:rPr>
          <w:rFonts w:ascii="Times New Roman" w:hAnsi="Times New Roman" w:cs="Times New Roman"/>
          <w:b/>
          <w:sz w:val="28"/>
          <w:szCs w:val="28"/>
        </w:rPr>
        <w:t>финансовых показателях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по всем </w:t>
      </w:r>
      <w:r w:rsidR="00A91E0C" w:rsidRPr="00ED6D47">
        <w:rPr>
          <w:rFonts w:ascii="Times New Roman" w:hAnsi="Times New Roman" w:cs="Times New Roman"/>
          <w:sz w:val="28"/>
          <w:szCs w:val="28"/>
        </w:rPr>
        <w:t xml:space="preserve">очередям капитального строительства, модернизации и (или) реконструкции объектов </w:t>
      </w:r>
      <w:r w:rsidRPr="00ED6D47">
        <w:rPr>
          <w:rFonts w:ascii="Times New Roman" w:hAnsi="Times New Roman" w:cs="Times New Roman"/>
          <w:sz w:val="28"/>
          <w:szCs w:val="28"/>
        </w:rPr>
        <w:t>системы поставки теплоносителя в рамках КИПР.</w:t>
      </w:r>
    </w:p>
    <w:p w:rsidR="00F535EA" w:rsidRPr="00ED6D47" w:rsidRDefault="00F535EA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по выручке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системы </w:t>
      </w:r>
      <w:r w:rsidR="00E75E72" w:rsidRPr="00ED6D47">
        <w:rPr>
          <w:rFonts w:ascii="Times New Roman" w:hAnsi="Times New Roman" w:cs="Times New Roman"/>
          <w:sz w:val="28"/>
          <w:szCs w:val="28"/>
        </w:rPr>
        <w:t>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объектов.</w:t>
      </w:r>
    </w:p>
    <w:p w:rsidR="00F535EA" w:rsidRPr="00ED6D47" w:rsidRDefault="00F535EA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по расходам, связанным с производством и реализацией,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системы </w:t>
      </w:r>
      <w:r w:rsidR="00E75E72" w:rsidRPr="00ED6D47">
        <w:rPr>
          <w:rFonts w:ascii="Times New Roman" w:hAnsi="Times New Roman" w:cs="Times New Roman"/>
          <w:sz w:val="28"/>
          <w:szCs w:val="28"/>
        </w:rPr>
        <w:t>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 эксплуатацию данных объектов.</w:t>
      </w:r>
    </w:p>
    <w:p w:rsidR="00F535EA" w:rsidRPr="00ED6D47" w:rsidRDefault="00F535EA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данные по прибыли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системы </w:t>
      </w:r>
      <w:r w:rsidR="00E75E72" w:rsidRPr="00ED6D47">
        <w:rPr>
          <w:rFonts w:ascii="Times New Roman" w:hAnsi="Times New Roman" w:cs="Times New Roman"/>
          <w:sz w:val="28"/>
          <w:szCs w:val="28"/>
        </w:rPr>
        <w:t>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C567E0">
        <w:rPr>
          <w:rFonts w:ascii="Times New Roman" w:hAnsi="Times New Roman" w:cs="Times New Roman"/>
          <w:sz w:val="28"/>
          <w:szCs w:val="28"/>
        </w:rPr>
        <w:t>от эксплуатации данных объектов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путем вычитания из значения строки 0010 значения строки 0020.</w:t>
      </w:r>
    </w:p>
    <w:p w:rsidR="00F535EA" w:rsidRPr="00ED6D47" w:rsidRDefault="00F535EA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об инвестициях в капитальное строительство, модернизацию и (или) реконструкцию (техническое присоединение) объектов системы </w:t>
      </w:r>
      <w:r w:rsidR="00E75E72" w:rsidRPr="00ED6D47">
        <w:rPr>
          <w:rFonts w:ascii="Times New Roman" w:hAnsi="Times New Roman" w:cs="Times New Roman"/>
          <w:sz w:val="28"/>
          <w:szCs w:val="28"/>
        </w:rPr>
        <w:t>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значений строк 0050 подраздела </w:t>
      </w:r>
      <w:r w:rsidR="00E75E72" w:rsidRPr="00ED6D47">
        <w:rPr>
          <w:rFonts w:ascii="Times New Roman" w:hAnsi="Times New Roman" w:cs="Times New Roman"/>
          <w:sz w:val="28"/>
          <w:szCs w:val="28"/>
        </w:rPr>
        <w:t>2</w:t>
      </w:r>
      <w:r w:rsidRPr="00ED6D47">
        <w:rPr>
          <w:rFonts w:ascii="Times New Roman" w:hAnsi="Times New Roman" w:cs="Times New Roman"/>
          <w:sz w:val="28"/>
          <w:szCs w:val="28"/>
        </w:rPr>
        <w:t>.1 раздела 5 паспорта КИПР</w:t>
      </w:r>
      <w:r w:rsidR="00E75E72" w:rsidRPr="00ED6D47">
        <w:rPr>
          <w:rFonts w:ascii="Times New Roman" w:hAnsi="Times New Roman" w:cs="Times New Roman"/>
          <w:sz w:val="28"/>
          <w:szCs w:val="28"/>
        </w:rPr>
        <w:t xml:space="preserve"> по всем </w:t>
      </w:r>
      <w:r w:rsidR="00A91E0C" w:rsidRPr="00ED6D47">
        <w:rPr>
          <w:rFonts w:ascii="Times New Roman" w:hAnsi="Times New Roman" w:cs="Times New Roman"/>
          <w:sz w:val="28"/>
          <w:szCs w:val="28"/>
        </w:rPr>
        <w:t xml:space="preserve">очередям капитального строительства, модернизации и (или) реконструкции объектов </w:t>
      </w:r>
      <w:r w:rsidR="00E75E72" w:rsidRPr="00ED6D47">
        <w:rPr>
          <w:rFonts w:ascii="Times New Roman" w:hAnsi="Times New Roman" w:cs="Times New Roman"/>
          <w:sz w:val="28"/>
          <w:szCs w:val="28"/>
        </w:rPr>
        <w:t>системы 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 xml:space="preserve">. Значение строки 0040 не может превышать суммы значений строк 0010 (финансовая государственная поддержка на инвестиционной стадии), 0030 (собственные вложения), 0040 (объем привлеченных кредитных средств) подраздела </w:t>
      </w:r>
      <w:r w:rsidR="00E75E72" w:rsidRPr="00ED6D47">
        <w:rPr>
          <w:rFonts w:ascii="Times New Roman" w:hAnsi="Times New Roman" w:cs="Times New Roman"/>
          <w:sz w:val="28"/>
          <w:szCs w:val="28"/>
        </w:rPr>
        <w:t>2</w:t>
      </w:r>
      <w:r w:rsidRPr="00ED6D47">
        <w:rPr>
          <w:rFonts w:ascii="Times New Roman" w:hAnsi="Times New Roman" w:cs="Times New Roman"/>
          <w:sz w:val="28"/>
          <w:szCs w:val="28"/>
        </w:rPr>
        <w:t>.3 раздела 5 паспорта КИПР.</w:t>
      </w:r>
    </w:p>
    <w:p w:rsidR="00F535EA" w:rsidRPr="00ED6D47" w:rsidRDefault="00F535EA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0050 содержит данные о налоговых платежах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системы </w:t>
      </w:r>
      <w:r w:rsidR="00E75E72" w:rsidRPr="00ED6D47">
        <w:rPr>
          <w:rFonts w:ascii="Times New Roman" w:hAnsi="Times New Roman" w:cs="Times New Roman"/>
          <w:sz w:val="28"/>
          <w:szCs w:val="28"/>
        </w:rPr>
        <w:t>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строк 0051 (налоговы</w:t>
      </w:r>
      <w:r w:rsidR="00C567E0">
        <w:rPr>
          <w:rFonts w:ascii="Times New Roman" w:hAnsi="Times New Roman" w:cs="Times New Roman"/>
          <w:sz w:val="28"/>
          <w:szCs w:val="28"/>
        </w:rPr>
        <w:t>е платежи в федеральный бюджет)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0052 (налоговые платежи в бюджет субъекта Российской Федерации), которые заполняются вручную.</w:t>
      </w:r>
    </w:p>
    <w:p w:rsidR="00F535EA" w:rsidRPr="00ED6D47" w:rsidRDefault="00F535EA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E75E72" w:rsidRPr="00ED6D47">
        <w:rPr>
          <w:rFonts w:ascii="Times New Roman" w:hAnsi="Times New Roman" w:cs="Times New Roman"/>
          <w:sz w:val="28"/>
          <w:szCs w:val="28"/>
        </w:rPr>
        <w:t>2</w:t>
      </w:r>
      <w:r w:rsidRPr="00ED6D47">
        <w:rPr>
          <w:rFonts w:ascii="Times New Roman" w:hAnsi="Times New Roman" w:cs="Times New Roman"/>
          <w:sz w:val="28"/>
          <w:szCs w:val="28"/>
        </w:rPr>
        <w:t xml:space="preserve">.3 раздела </w:t>
      </w:r>
      <w:r w:rsidR="00C567E0">
        <w:rPr>
          <w:rFonts w:ascii="Times New Roman" w:hAnsi="Times New Roman" w:cs="Times New Roman"/>
          <w:sz w:val="28"/>
          <w:szCs w:val="28"/>
        </w:rPr>
        <w:t>5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>источниках финансирования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C567E0">
        <w:rPr>
          <w:rFonts w:ascii="Times New Roman" w:hAnsi="Times New Roman" w:cs="Times New Roman"/>
          <w:sz w:val="28"/>
          <w:szCs w:val="28"/>
        </w:rPr>
        <w:t>ого строительства, модернизации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 (или) реконструкции всех объектов системы </w:t>
      </w:r>
      <w:r w:rsidR="00E75E72" w:rsidRPr="00ED6D47">
        <w:rPr>
          <w:rFonts w:ascii="Times New Roman" w:hAnsi="Times New Roman" w:cs="Times New Roman"/>
          <w:sz w:val="28"/>
          <w:szCs w:val="28"/>
        </w:rPr>
        <w:t>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рамках КИПР.</w:t>
      </w:r>
    </w:p>
    <w:p w:rsidR="00F535EA" w:rsidRPr="00ED6D47" w:rsidRDefault="00F535EA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 финансовой государственной поддержке капитального строительства, модернизации и (или) реконструкции объектов системы </w:t>
      </w:r>
      <w:r w:rsidR="00E75E72" w:rsidRPr="00ED6D47">
        <w:rPr>
          <w:rFonts w:ascii="Times New Roman" w:hAnsi="Times New Roman" w:cs="Times New Roman"/>
          <w:sz w:val="28"/>
          <w:szCs w:val="28"/>
        </w:rPr>
        <w:t>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C567E0">
        <w:rPr>
          <w:rFonts w:ascii="Times New Roman" w:hAnsi="Times New Roman" w:cs="Times New Roman"/>
          <w:sz w:val="28"/>
          <w:szCs w:val="28"/>
        </w:rPr>
        <w:t xml:space="preserve"> КИПР на инвестиционного стадии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>и заполняется путем суммирования строк 0011 (за счет средств федерального бюджета) и 0012 (за счет средств бюджета субъекта Российской Федерации), которые заполняются вручную.</w:t>
      </w:r>
      <w:proofErr w:type="gramEnd"/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0010 не может превышать значения строки 0040 подраздела 2.2 раздела 5 паспорта КИПР.</w:t>
      </w:r>
    </w:p>
    <w:p w:rsidR="00F535EA" w:rsidRPr="00ED6D47" w:rsidRDefault="00F535EA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иной государственной поддержке капитального строительства, модернизации и (или) реконструкции объектов системы </w:t>
      </w:r>
      <w:r w:rsidR="00E75E72" w:rsidRPr="00ED6D47">
        <w:rPr>
          <w:rFonts w:ascii="Times New Roman" w:hAnsi="Times New Roman" w:cs="Times New Roman"/>
          <w:sz w:val="28"/>
          <w:szCs w:val="28"/>
        </w:rPr>
        <w:t>поставки теплоносителя</w:t>
      </w:r>
      <w:r w:rsidR="00C567E0">
        <w:rPr>
          <w:rFonts w:ascii="Times New Roman" w:hAnsi="Times New Roman" w:cs="Times New Roman"/>
          <w:sz w:val="28"/>
          <w:szCs w:val="28"/>
        </w:rPr>
        <w:t xml:space="preserve"> (государственная поддержка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эксплуатационной стадии данного объекта) и заполняется путем суммирования строк 0021 (за счет средств федерального бюджета) и 0022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(за счет средств бюджета субъекта Российской Федерации), которые заполняются вручную.</w:t>
      </w:r>
    </w:p>
    <w:p w:rsidR="00F535EA" w:rsidRPr="00ED6D47" w:rsidRDefault="00F535EA" w:rsidP="00F535E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данные о собственных вложениях управляющей компании КИПР в капитальное строительство, модернизацию и (или) реконструкцию объектов с</w:t>
      </w:r>
      <w:r w:rsidR="00E75E72" w:rsidRPr="00ED6D47">
        <w:rPr>
          <w:rFonts w:ascii="Times New Roman" w:hAnsi="Times New Roman" w:cs="Times New Roman"/>
          <w:sz w:val="28"/>
          <w:szCs w:val="28"/>
        </w:rPr>
        <w:t>истемы 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 (не учитываются средства, предоставленные управляющей компании КИПР бюджетной системой Российской Федерацией) и заполняется вручную.</w:t>
      </w:r>
    </w:p>
    <w:p w:rsidR="003C0458" w:rsidRPr="00ED6D47" w:rsidRDefault="00F535EA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0040 содержит данные об объеме привлеченных управляющей компанией КИПР (субъектом Российск</w:t>
      </w:r>
      <w:r w:rsidR="00C567E0">
        <w:rPr>
          <w:rFonts w:ascii="Times New Roman" w:hAnsi="Times New Roman" w:cs="Times New Roman"/>
          <w:sz w:val="28"/>
          <w:szCs w:val="28"/>
        </w:rPr>
        <w:t>ой Федерации) кредитных средств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на капитальное строительство, модернизацию и (или) реконструкцию объектов системы </w:t>
      </w:r>
      <w:r w:rsidR="00E75E72" w:rsidRPr="00ED6D47">
        <w:rPr>
          <w:rFonts w:ascii="Times New Roman" w:hAnsi="Times New Roman" w:cs="Times New Roman"/>
          <w:sz w:val="28"/>
          <w:szCs w:val="28"/>
        </w:rPr>
        <w:t>поставки теплоносителя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</w:t>
      </w:r>
      <w:r w:rsidR="00C567E0">
        <w:rPr>
          <w:rFonts w:ascii="Times New Roman" w:hAnsi="Times New Roman" w:cs="Times New Roman"/>
          <w:sz w:val="28"/>
          <w:szCs w:val="28"/>
        </w:rPr>
        <w:t>ии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вручную.</w:t>
      </w:r>
    </w:p>
    <w:p w:rsidR="00EE7E3D" w:rsidRPr="00ED6D47" w:rsidRDefault="00EE7E3D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Финансовое обеспечение объекта коммунальной инфраструктуры КИПР по обеспечению теплоснабжени</w:t>
      </w:r>
      <w:r w:rsidR="00C567E0">
        <w:rPr>
          <w:rFonts w:ascii="Times New Roman" w:hAnsi="Times New Roman" w:cs="Times New Roman"/>
          <w:sz w:val="28"/>
          <w:szCs w:val="28"/>
        </w:rPr>
        <w:t>я требует отдельных разъяснений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пояснительной записке к паспорту КИПР в случае: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начала капитального строительства, модернизации и (или) реконструкции данного объекта позже получения финанс</w:t>
      </w:r>
      <w:r w:rsidR="00D40728" w:rsidRPr="00ED6D47">
        <w:rPr>
          <w:rFonts w:ascii="Times New Roman" w:hAnsi="Times New Roman" w:cs="Times New Roman"/>
          <w:sz w:val="28"/>
          <w:szCs w:val="28"/>
        </w:rPr>
        <w:t>ового обеспечения более чем на 1</w:t>
      </w:r>
      <w:r w:rsidRPr="00ED6D4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отсутствия изменений в установленной мощности данного объекта инфраструктуры по </w:t>
      </w:r>
      <w:r w:rsidR="00D40728" w:rsidRPr="00ED6D47">
        <w:rPr>
          <w:rFonts w:ascii="Times New Roman" w:hAnsi="Times New Roman" w:cs="Times New Roman"/>
          <w:sz w:val="28"/>
          <w:szCs w:val="28"/>
        </w:rPr>
        <w:t>окончанию каждого этапа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финансирования.</w:t>
      </w:r>
    </w:p>
    <w:p w:rsidR="00EE7E3D" w:rsidRPr="00ED6D47" w:rsidRDefault="00EE7E3D" w:rsidP="00CC5EF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B" w:rsidRPr="00ED6D47" w:rsidRDefault="00CC5EFB" w:rsidP="00CC5EFB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. Порядок заполнения раздела 6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proofErr w:type="gramEnd"/>
      <w:r w:rsidRPr="00ED6D47">
        <w:rPr>
          <w:rFonts w:ascii="Times New Roman" w:hAnsi="Times New Roman" w:cs="Times New Roman"/>
          <w:b/>
          <w:sz w:val="28"/>
          <w:szCs w:val="28"/>
        </w:rPr>
        <w:br/>
        <w:t>(</w:t>
      </w:r>
      <w:r w:rsidR="00D60C18" w:rsidRPr="00ED6D47">
        <w:rPr>
          <w:rFonts w:ascii="Times New Roman" w:hAnsi="Times New Roman" w:cs="Times New Roman"/>
          <w:b/>
          <w:sz w:val="28"/>
          <w:szCs w:val="28"/>
        </w:rPr>
        <w:t>коммунальная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инфраструктура КИПР – энергетическая инфраструктура)</w:t>
      </w:r>
    </w:p>
    <w:p w:rsidR="008E3F95" w:rsidRPr="00ED6D47" w:rsidRDefault="008E3F9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К коммунальной инфраструктуре КИПР по обеспечению электроэнергией могут относиться такие объекты, как объекты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(подраздел 1.1 раздела 6 паспорта КИПР) и объекты передачи электроэнергии (подраздел 2.1 раздела 6 паспорта КИПР).</w:t>
      </w:r>
    </w:p>
    <w:p w:rsidR="008E3F95" w:rsidRPr="00ED6D47" w:rsidRDefault="008E3F95" w:rsidP="008E3F9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Дополнительно могут быть добавлены иные объекты коммунальной инфраструктуры КИПР по обеспечению электроэнергией.</w:t>
      </w:r>
    </w:p>
    <w:p w:rsidR="00E75E72" w:rsidRPr="00ED6D47" w:rsidRDefault="00E75E72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Подраздел 1.1 раздела 6 паспорта КИПР содержит данные</w:t>
      </w:r>
      <w:r w:rsidRPr="00ED6D47">
        <w:rPr>
          <w:rFonts w:ascii="Times New Roman" w:hAnsi="Times New Roman" w:cs="Times New Roman"/>
          <w:sz w:val="28"/>
          <w:szCs w:val="28"/>
        </w:rPr>
        <w:br/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объектах </w:t>
      </w:r>
      <w:proofErr w:type="spellStart"/>
      <w:r w:rsidRPr="00ED6D47">
        <w:rPr>
          <w:rFonts w:ascii="Times New Roman" w:hAnsi="Times New Roman" w:cs="Times New Roman"/>
          <w:b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 (или) реконструкция которых осуществляется в рамках КИПР. По каждому объекту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заполняется наименование объекта (с указанием типа генерации), а также балансодержатель данного объекта.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об установленной мощности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использовании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 (установленная мощность потребления участников КИПР данного объекта, необходимая для обеспечения деятельности участников КИПР) и заполняется путем суммирования потребностей участников КИПР </w:t>
      </w:r>
      <w:r w:rsidR="008B147F" w:rsidRPr="00ED6D47">
        <w:rPr>
          <w:rFonts w:ascii="Times New Roman" w:hAnsi="Times New Roman" w:cs="Times New Roman"/>
          <w:sz w:val="28"/>
          <w:szCs w:val="28"/>
        </w:rPr>
        <w:t>и управляюще</w:t>
      </w:r>
      <w:proofErr w:type="gramStart"/>
      <w:r w:rsidR="008B147F"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8B147F" w:rsidRPr="00ED6D47">
        <w:rPr>
          <w:rFonts w:ascii="Times New Roman" w:hAnsi="Times New Roman" w:cs="Times New Roman"/>
          <w:sz w:val="28"/>
          <w:szCs w:val="28"/>
        </w:rPr>
        <w:t xml:space="preserve">их) компании(й) КИПР </w:t>
      </w:r>
      <w:r w:rsidRPr="00ED6D47">
        <w:rPr>
          <w:rFonts w:ascii="Times New Roman" w:hAnsi="Times New Roman" w:cs="Times New Roman"/>
          <w:sz w:val="28"/>
          <w:szCs w:val="28"/>
        </w:rPr>
        <w:t>в электроснабжении</w:t>
      </w:r>
      <w:r w:rsidR="00165A8F">
        <w:rPr>
          <w:rFonts w:ascii="Times New Roman" w:hAnsi="Times New Roman" w:cs="Times New Roman"/>
          <w:sz w:val="28"/>
          <w:szCs w:val="28"/>
        </w:rPr>
        <w:t xml:space="preserve"> (по типовым участникам КИПР расчет осуществляется в</w:t>
      </w:r>
      <w:r w:rsidR="00C567E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0030 содержит справочные данные о фактическом потреблении установленной мощности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КИПР, которые заполняются вручную. Значение строки 0030 не может превышать значения строки 0020.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 резерве установленной мощности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вычитания из значений строки 0010 (установленная мощность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значений строки 0020 (использование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КИПР).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0050 содержит данные об инвестициях в капитальное строительство, модернизацию и (или) реконструкцию (техническое присоединение) объекта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вручную.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Дополнительно по всем объект</w:t>
      </w:r>
      <w:r w:rsidR="00C567E0">
        <w:rPr>
          <w:rFonts w:ascii="Times New Roman" w:hAnsi="Times New Roman" w:cs="Times New Roman"/>
          <w:sz w:val="28"/>
          <w:szCs w:val="28"/>
        </w:rPr>
        <w:t xml:space="preserve">ам </w:t>
      </w:r>
      <w:proofErr w:type="spellStart"/>
      <w:r w:rsidR="00C567E0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="00C567E0">
        <w:rPr>
          <w:rFonts w:ascii="Times New Roman" w:hAnsi="Times New Roman" w:cs="Times New Roman"/>
          <w:sz w:val="28"/>
          <w:szCs w:val="28"/>
        </w:rPr>
        <w:t xml:space="preserve"> заполняется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их совокупная установленная мощность (строка 0060) путем суммирования значений строк 0010 по всем объектам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, а также совокупный резерв объектов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(строка 0070) путем суммирования значений строк 0040 по всем объектам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в строке 0080 указываются тариф на электроснабжение.</w:t>
      </w:r>
    </w:p>
    <w:p w:rsidR="00E75E72" w:rsidRPr="00ED6D47" w:rsidRDefault="00E75E72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1.2 раздела </w:t>
      </w:r>
      <w:r w:rsidR="00C567E0">
        <w:rPr>
          <w:rFonts w:ascii="Times New Roman" w:hAnsi="Times New Roman" w:cs="Times New Roman"/>
          <w:sz w:val="28"/>
          <w:szCs w:val="28"/>
        </w:rPr>
        <w:t>6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</w:t>
      </w:r>
      <w:r w:rsidRPr="00ED6D47">
        <w:rPr>
          <w:rFonts w:ascii="Times New Roman" w:hAnsi="Times New Roman" w:cs="Times New Roman"/>
          <w:b/>
          <w:sz w:val="28"/>
          <w:szCs w:val="28"/>
        </w:rPr>
        <w:t>финансовых показателях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по всем объектам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 и (или) реконструкция которых осуществляется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рамках КИПР.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Строка 0010 содержит данные по выручке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по расходам, связанным с производством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реализацией, балансодержател</w:t>
      </w:r>
      <w:proofErr w:type="gramStart"/>
      <w:r w:rsidR="00C567E0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C567E0">
        <w:rPr>
          <w:rFonts w:ascii="Times New Roman" w:hAnsi="Times New Roman" w:cs="Times New Roman"/>
          <w:sz w:val="28"/>
          <w:szCs w:val="28"/>
        </w:rPr>
        <w:t xml:space="preserve">ей) объектов </w:t>
      </w:r>
      <w:proofErr w:type="spellStart"/>
      <w:r w:rsidR="00C567E0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эксплуатацию данных объектов.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данные по прибыли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 и заполняется путем вычитания из значения строки 0010 значения строки 0020.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об инвестициях в капитальное строительство, модернизацию и (или) реконструкцию (техническое присоединение) объектов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значений строк 0050 подраздела 1.1 раздела 6 паспорта КИПР по всем объектам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. Значение строки 0040 не может превышать суммы значений строк 0010 (финансовая государственная поддержка на инвестиционной стадии), 0030 (собственные вложения), 0040 (объем привлеченных кредитных средств) подраздела 1.3 раздела 6 паспорта КИПР.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0050 содержит данные о налоговых платежах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строк 0051 (налоговые платежи в федеральный бюджет) и 0052 (налоговые платежи в бюджет субъекта Российской Федерации), которые заполняются вручную.</w:t>
      </w:r>
    </w:p>
    <w:p w:rsidR="00E75E72" w:rsidRPr="00ED6D47" w:rsidRDefault="00E75E72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1.3 раздела </w:t>
      </w:r>
      <w:r w:rsidR="00C567E0">
        <w:rPr>
          <w:rFonts w:ascii="Times New Roman" w:hAnsi="Times New Roman" w:cs="Times New Roman"/>
          <w:sz w:val="28"/>
          <w:szCs w:val="28"/>
        </w:rPr>
        <w:t>6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>источниках финансирования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модернизации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 (или) реконструкции всех объектов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в рамках КИПР.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 финансовой государственной поддержке капитального строительства, модернизации и (или) реконструкции объектов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в рамках КИПР на инвестиционного стадии и заполняется путем суммирования строк 0011 (за счет средств федерального бюджета) и 0012 (за счет средств бюджета субъекта Российской Федерации), которые заполняются вручную.</w:t>
      </w:r>
      <w:proofErr w:type="gramEnd"/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0010 не может превышать значения строки 0040 подраздела 1.2 раздела 6 паспорта КИПР.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иной государственной поддержке капитального строительства, модернизации и (или) реконструкции объектов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(государственная поддержка на эксплуатационной стадии данного объекта) и заполняется путем суммирования строк 0021 (за счет средств федерального бюджета) и 0022 (за счет средств бюджета субъекта Российской Федерации), которые заполняются вручную.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 xml:space="preserve">Строка 0030 содержит данные о собственных вложениях управляющей компании КИПР в капитальное строительство, модернизацию и (или) реконструкцию объектов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 (не учитываются средства, предоставленные управляющей компании КИПР бюджетной системой Российской Федерацией) и заполняется вручную.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0040 содержит данные об объеме привлеченных управляющей компанией КИПР (субъектом Российск</w:t>
      </w:r>
      <w:r w:rsidR="00C567E0">
        <w:rPr>
          <w:rFonts w:ascii="Times New Roman" w:hAnsi="Times New Roman" w:cs="Times New Roman"/>
          <w:sz w:val="28"/>
          <w:szCs w:val="28"/>
        </w:rPr>
        <w:t>ой Федерации) кредитных средств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на капитальное строительство, модернизацию и (или) реконструкцию объектов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электрогенерации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 и заполняется вручную.</w:t>
      </w:r>
    </w:p>
    <w:p w:rsidR="00E75E72" w:rsidRPr="00ED6D47" w:rsidRDefault="00E75E72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2.1 раздела 6 паспорта КИПР содержит данные об очередях капитального строительства, модернизации и (или) реконструкции </w:t>
      </w:r>
      <w:r w:rsidRPr="00ED6D47">
        <w:rPr>
          <w:rFonts w:ascii="Times New Roman" w:hAnsi="Times New Roman" w:cs="Times New Roman"/>
          <w:b/>
          <w:sz w:val="28"/>
          <w:szCs w:val="28"/>
        </w:rPr>
        <w:t>объект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b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b/>
          <w:sz w:val="28"/>
          <w:szCs w:val="28"/>
        </w:rPr>
        <w:t>) 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рамках КИПР. По каждой очереди капитального строительства, модернизации и (или) реконструкции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передачи электроэнергии заполняется порядковый номер очереди</w:t>
      </w:r>
      <w:r w:rsidR="00A91E0C" w:rsidRPr="00ED6D47">
        <w:rPr>
          <w:rFonts w:ascii="Times New Roman" w:hAnsi="Times New Roman" w:cs="Times New Roman"/>
          <w:sz w:val="28"/>
          <w:szCs w:val="28"/>
        </w:rPr>
        <w:t xml:space="preserve"> (с указанием населенных пунктов)</w:t>
      </w:r>
      <w:r w:rsidRPr="00ED6D47">
        <w:rPr>
          <w:rFonts w:ascii="Times New Roman" w:hAnsi="Times New Roman" w:cs="Times New Roman"/>
          <w:sz w:val="28"/>
          <w:szCs w:val="28"/>
        </w:rPr>
        <w:t>, а также балансодержатель(и) данного(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объекта(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об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передачи электроэнергии, капитальное создание,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очереди,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вручную.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об использовании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КИПР, капитальное строительство,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 (установленная мощность потребления участников КИПР данного(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объекта(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), необходимая для обеспечени</w:t>
      </w:r>
      <w:r w:rsidR="00C567E0">
        <w:rPr>
          <w:rFonts w:ascii="Times New Roman" w:hAnsi="Times New Roman" w:cs="Times New Roman"/>
          <w:sz w:val="28"/>
          <w:szCs w:val="28"/>
        </w:rPr>
        <w:t>я деятельности участников КИПР)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суммирования потребностей участников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8B147F" w:rsidRPr="00ED6D47">
        <w:rPr>
          <w:rFonts w:ascii="Times New Roman" w:hAnsi="Times New Roman" w:cs="Times New Roman"/>
          <w:sz w:val="28"/>
          <w:szCs w:val="28"/>
        </w:rPr>
        <w:t xml:space="preserve">и управляющей(их) компании(й) КИПР </w:t>
      </w:r>
      <w:r w:rsidRPr="00ED6D47">
        <w:rPr>
          <w:rFonts w:ascii="Times New Roman" w:hAnsi="Times New Roman" w:cs="Times New Roman"/>
          <w:sz w:val="28"/>
          <w:szCs w:val="28"/>
        </w:rPr>
        <w:t xml:space="preserve">в </w:t>
      </w:r>
      <w:r w:rsidR="00A91E0C" w:rsidRPr="00ED6D47">
        <w:rPr>
          <w:rFonts w:ascii="Times New Roman" w:hAnsi="Times New Roman" w:cs="Times New Roman"/>
          <w:sz w:val="28"/>
          <w:szCs w:val="28"/>
        </w:rPr>
        <w:t>электроснабжении</w:t>
      </w:r>
      <w:r w:rsidR="00165A8F">
        <w:rPr>
          <w:rFonts w:ascii="Times New Roman" w:hAnsi="Times New Roman" w:cs="Times New Roman"/>
          <w:sz w:val="28"/>
          <w:szCs w:val="28"/>
        </w:rPr>
        <w:t xml:space="preserve"> (по типовым участникам КИПР расчет осуществляется в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справочные данные о фактическом потреблении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очереди, участниками КИПР, и заполняется вручную. Значение строки 0030 не может превышать значения строки 0020.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0040 содержит данные о резерве установленной мощности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 и (или) реконструкция которого(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осуществляется в рамках данной очереди, и заполняется путем вычитания из значений строки 0010 (установленная мощность объекта(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) значений </w:t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строки 0020 (использование объекта(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КИПР).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0050 содержит данные об инвестициях в капитальное строительство, модернизацию и (или) реконструкцию (техническое присоединение) объект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ED6D4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)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, заполнение которой осуществляется путем суммирования инвестиций во все объекты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 и (или) реконструкция которых осуществляется в рамках данной очереди, которые заполняются вручную.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Дополнительно по всем очередям капитального строительства, модернизации и (или) реконструкции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указывается их совокупная установленная мощность (строка 00</w:t>
      </w:r>
      <w:r w:rsidR="005E7A45" w:rsidRPr="00ED6D47">
        <w:rPr>
          <w:rFonts w:ascii="Times New Roman" w:hAnsi="Times New Roman" w:cs="Times New Roman"/>
          <w:sz w:val="28"/>
          <w:szCs w:val="28"/>
        </w:rPr>
        <w:t>7</w:t>
      </w:r>
      <w:r w:rsidRPr="00ED6D47">
        <w:rPr>
          <w:rFonts w:ascii="Times New Roman" w:hAnsi="Times New Roman" w:cs="Times New Roman"/>
          <w:sz w:val="28"/>
          <w:szCs w:val="28"/>
        </w:rPr>
        <w:t xml:space="preserve">0) путем суммирования значений строк 0010 по всем очередям капитального строительства, модернизации и (или) реконструкции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, а также совокупный резерв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(строка 00</w:t>
      </w:r>
      <w:r w:rsidR="005E7A45" w:rsidRPr="00ED6D47">
        <w:rPr>
          <w:rFonts w:ascii="Times New Roman" w:hAnsi="Times New Roman" w:cs="Times New Roman"/>
          <w:sz w:val="28"/>
          <w:szCs w:val="28"/>
        </w:rPr>
        <w:t>8</w:t>
      </w:r>
      <w:r w:rsidRPr="00ED6D47">
        <w:rPr>
          <w:rFonts w:ascii="Times New Roman" w:hAnsi="Times New Roman" w:cs="Times New Roman"/>
          <w:sz w:val="28"/>
          <w:szCs w:val="28"/>
        </w:rPr>
        <w:t>0) путем суммирования значений строк 0040 по всем очередям капитального строительства, модернизации и (или) реконструкции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E75E72" w:rsidRPr="00ED6D47" w:rsidRDefault="00E75E72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2.2 раздела </w:t>
      </w:r>
      <w:r w:rsidR="00A91E0C" w:rsidRPr="00ED6D47">
        <w:rPr>
          <w:rFonts w:ascii="Times New Roman" w:hAnsi="Times New Roman" w:cs="Times New Roman"/>
          <w:sz w:val="28"/>
          <w:szCs w:val="28"/>
        </w:rPr>
        <w:t>6</w:t>
      </w:r>
      <w:r w:rsidR="00C567E0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</w:t>
      </w:r>
      <w:r w:rsidRPr="00ED6D47">
        <w:rPr>
          <w:rFonts w:ascii="Times New Roman" w:hAnsi="Times New Roman" w:cs="Times New Roman"/>
          <w:b/>
          <w:sz w:val="28"/>
          <w:szCs w:val="28"/>
        </w:rPr>
        <w:t>финансовых показателях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по всем </w:t>
      </w:r>
      <w:r w:rsidR="00A91E0C" w:rsidRPr="00ED6D47">
        <w:rPr>
          <w:rFonts w:ascii="Times New Roman" w:hAnsi="Times New Roman" w:cs="Times New Roman"/>
          <w:sz w:val="28"/>
          <w:szCs w:val="28"/>
        </w:rPr>
        <w:t xml:space="preserve">очередям капитального строительства, модернизации и (или) реконструкции объектов передачи электроэнергии </w:t>
      </w:r>
      <w:r w:rsidRPr="00ED6D47">
        <w:rPr>
          <w:rFonts w:ascii="Times New Roman" w:hAnsi="Times New Roman" w:cs="Times New Roman"/>
          <w:sz w:val="28"/>
          <w:szCs w:val="28"/>
        </w:rPr>
        <w:t>в рамках КИПР.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по выручке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по расходам, связанным с производством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реализацией,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эксплуатацию данных объектов.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данные по прибыли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 и заполняется путем вычитания из значения строки 0010 значения строки 0020.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об инвестициях в капитальное строительство, модернизацию и (или) реконструкцию (техническое присоединение) </w:t>
      </w:r>
      <w:r w:rsidR="00A91E0C" w:rsidRPr="00ED6D47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значений строк 0050 подраздела 2.1 раздела </w:t>
      </w:r>
      <w:r w:rsidR="00A91E0C" w:rsidRPr="00ED6D47">
        <w:rPr>
          <w:rFonts w:ascii="Times New Roman" w:hAnsi="Times New Roman" w:cs="Times New Roman"/>
          <w:sz w:val="28"/>
          <w:szCs w:val="28"/>
        </w:rPr>
        <w:t>6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по всем </w:t>
      </w:r>
      <w:r w:rsidR="00A91E0C" w:rsidRPr="00ED6D47">
        <w:rPr>
          <w:rFonts w:ascii="Times New Roman" w:hAnsi="Times New Roman" w:cs="Times New Roman"/>
          <w:sz w:val="28"/>
          <w:szCs w:val="28"/>
        </w:rPr>
        <w:t xml:space="preserve">очередям капитального строительства, модернизации и (или) реконструкции </w:t>
      </w:r>
      <w:r w:rsidRPr="00ED6D47">
        <w:rPr>
          <w:rFonts w:ascii="Times New Roman" w:hAnsi="Times New Roman" w:cs="Times New Roman"/>
          <w:sz w:val="28"/>
          <w:szCs w:val="28"/>
        </w:rPr>
        <w:t>объект</w:t>
      </w:r>
      <w:r w:rsidR="00A91E0C" w:rsidRPr="00ED6D47">
        <w:rPr>
          <w:rFonts w:ascii="Times New Roman" w:hAnsi="Times New Roman" w:cs="Times New Roman"/>
          <w:sz w:val="28"/>
          <w:szCs w:val="28"/>
        </w:rPr>
        <w:t>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="00C567E0">
        <w:rPr>
          <w:rFonts w:ascii="Times New Roman" w:hAnsi="Times New Roman" w:cs="Times New Roman"/>
          <w:sz w:val="28"/>
          <w:szCs w:val="28"/>
        </w:rPr>
        <w:t>. Значение строки 0040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не может превышать суммы значений строк 0010 (финансовая государственная поддержка на инвестиционной стадии), 0030 (собственные вложения), 0040 </w:t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 xml:space="preserve">(объем привлеченных кредитных средств) подраздела 2.3 раздела </w:t>
      </w:r>
      <w:r w:rsidR="00A91E0C" w:rsidRPr="00ED6D47">
        <w:rPr>
          <w:rFonts w:ascii="Times New Roman" w:hAnsi="Times New Roman" w:cs="Times New Roman"/>
          <w:sz w:val="28"/>
          <w:szCs w:val="28"/>
        </w:rPr>
        <w:t>6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0050 содержит данные о налоговых платежах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строк 0051 (налоговые платежи в федеральный бюджет) и 0052 (налоговые платежи в бюджет субъекта Российской Федерации), которые заполняются вручную.</w:t>
      </w:r>
    </w:p>
    <w:p w:rsidR="00E75E72" w:rsidRPr="00ED6D47" w:rsidRDefault="00E75E72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2.3 раздела </w:t>
      </w:r>
      <w:r w:rsidR="00A91E0C" w:rsidRPr="00ED6D47">
        <w:rPr>
          <w:rFonts w:ascii="Times New Roman" w:hAnsi="Times New Roman" w:cs="Times New Roman"/>
          <w:sz w:val="28"/>
          <w:szCs w:val="28"/>
        </w:rPr>
        <w:t>6</w:t>
      </w:r>
      <w:r w:rsidR="00C567E0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>источниках финансирования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модернизации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 (или) реконструкции всех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рамках КИПР.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 финансовой государственной поддержке капитального строительства, модернизации и (или) реконструкции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C567E0">
        <w:rPr>
          <w:rFonts w:ascii="Times New Roman" w:hAnsi="Times New Roman" w:cs="Times New Roman"/>
          <w:sz w:val="28"/>
          <w:szCs w:val="28"/>
        </w:rPr>
        <w:t xml:space="preserve"> КИПР на инвестиционного стадии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суммирования строк 0011 (за счет средств федерального бюджета) и 0012 (за счет средств бюджета субъекта Российской Федерации), которые заполняются вручную.</w:t>
      </w:r>
      <w:proofErr w:type="gramEnd"/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0010 не может превышать значения строки 0040 подраздела 2.2 раздела 6 паспорта КИПР.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иной государственной поддержке капитального строительства, модернизации и (или) реконструкции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(государственная поддержка на эксплуатационной стадии данного объекта) и заполняется путем суммирования строк 0021 (за счет средств федерального бюджета) и 0022 (за счет средств бюджета субъекта Российской Федерации), которые заполняются вручную.</w:t>
      </w:r>
    </w:p>
    <w:p w:rsidR="00E75E72" w:rsidRPr="00ED6D47" w:rsidRDefault="00E75E72" w:rsidP="00E75E7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0030 содержит данные о собственных вложениях управляющей компании КИПР в капитальное строительство, модернизацию и (или) реконструкцию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 (не учитываются средства, предоставленные управляющей компании КИПР бюджетной системой Российской Федерацией) и заполняется вручную.</w:t>
      </w:r>
    </w:p>
    <w:p w:rsidR="00CC5EFB" w:rsidRPr="00ED6D47" w:rsidRDefault="00E75E72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об объеме привлеченных управляющей компанией КИПР (субъектом Российской Федерации) кредитных средств на капитальное строительство, модернизацию и (или) реконструкцию объектов </w:t>
      </w:r>
      <w:r w:rsidR="00A91E0C" w:rsidRPr="00ED6D47">
        <w:rPr>
          <w:rFonts w:ascii="Times New Roman" w:hAnsi="Times New Roman" w:cs="Times New Roman"/>
          <w:sz w:val="28"/>
          <w:szCs w:val="28"/>
        </w:rPr>
        <w:t>передачи электроэнергии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 и заполняется вручную.</w:t>
      </w:r>
    </w:p>
    <w:p w:rsidR="00EE7E3D" w:rsidRPr="00ED6D47" w:rsidRDefault="00EE7E3D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Финансовое обеспечение объекта коммунальной инфраструктуры КИПР по обеспечению электроэнергией требует отдельных разъяснений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пояснительной записке к паспорту КИПР в случае: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 xml:space="preserve">начала капитального строительства, модернизации и (или) реконструкции данного объекта позже получения финансового обеспечения более чем на </w:t>
      </w:r>
      <w:r w:rsidR="00D40728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отсутствия изменений в установленной мощности данного объекта инфраструктуры по </w:t>
      </w:r>
      <w:r w:rsidR="00D40728" w:rsidRPr="00ED6D47">
        <w:rPr>
          <w:rFonts w:ascii="Times New Roman" w:hAnsi="Times New Roman" w:cs="Times New Roman"/>
          <w:sz w:val="28"/>
          <w:szCs w:val="28"/>
        </w:rPr>
        <w:t>окончанию каждого этапа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финансирования.</w:t>
      </w:r>
    </w:p>
    <w:p w:rsidR="00EE7E3D" w:rsidRPr="00ED6D47" w:rsidRDefault="00EE7E3D" w:rsidP="00CC5EF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B" w:rsidRPr="00ED6D47" w:rsidRDefault="00CC5EFB" w:rsidP="00CC5EFB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. Порядок заполнения раздела 7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proofErr w:type="gramEnd"/>
      <w:r w:rsidRPr="00ED6D47">
        <w:rPr>
          <w:rFonts w:ascii="Times New Roman" w:hAnsi="Times New Roman" w:cs="Times New Roman"/>
          <w:b/>
          <w:sz w:val="28"/>
          <w:szCs w:val="28"/>
        </w:rPr>
        <w:br/>
        <w:t>(</w:t>
      </w:r>
      <w:r w:rsidR="00D60C18" w:rsidRPr="00ED6D47">
        <w:rPr>
          <w:rFonts w:ascii="Times New Roman" w:hAnsi="Times New Roman" w:cs="Times New Roman"/>
          <w:b/>
          <w:sz w:val="28"/>
          <w:szCs w:val="28"/>
        </w:rPr>
        <w:t>коммунальная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инфраструктура КИПР – газоснабжение)</w:t>
      </w:r>
    </w:p>
    <w:p w:rsidR="008E3F95" w:rsidRPr="00ED6D47" w:rsidRDefault="008E3F9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К коммунальной инфраструктуре КИПР по обеспечению газоснабжения относятся объекты газоснабжения (подраздел 1 раздела 7 паспорта КИПР).</w:t>
      </w:r>
    </w:p>
    <w:p w:rsidR="008E3F95" w:rsidRPr="00ED6D47" w:rsidRDefault="008E3F95" w:rsidP="008E3F9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Дополнительно могут быть добавлены иные объекты коммунальной инфраструктуры КИПР по обеспечению газоснабжения.</w:t>
      </w:r>
    </w:p>
    <w:p w:rsidR="00A91E0C" w:rsidRPr="00ED6D47" w:rsidRDefault="00A91E0C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Подраздел 1 раздела 7 паспорта КИПР содержит данные</w:t>
      </w:r>
      <w:r w:rsidRPr="00ED6D47">
        <w:rPr>
          <w:rFonts w:ascii="Times New Roman" w:hAnsi="Times New Roman" w:cs="Times New Roman"/>
          <w:sz w:val="28"/>
          <w:szCs w:val="28"/>
        </w:rPr>
        <w:br/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объектах </w:t>
      </w:r>
      <w:r w:rsidR="00873066" w:rsidRPr="00ED6D47">
        <w:rPr>
          <w:rFonts w:ascii="Times New Roman" w:hAnsi="Times New Roman" w:cs="Times New Roman"/>
          <w:b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, капитальное строительство, модернизация и (или) реконструкция которых осуществляется в рамках КИПР. По каждому объекту </w:t>
      </w:r>
      <w:r w:rsidR="00873066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заполняется наименование объекта, а также балансодержатель данного объекта.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об установленной мощности объекта </w:t>
      </w:r>
      <w:r w:rsidR="00873066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использовании объекта </w:t>
      </w:r>
      <w:r w:rsidR="00873066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 (установленная мощность потребления участников КИПР данного объекта, необходимая для обеспечения деятельности участников КИПР) и заполняется путем суммирования потребностей участников КИПР </w:t>
      </w:r>
      <w:r w:rsidR="008B147F" w:rsidRPr="00ED6D47">
        <w:rPr>
          <w:rFonts w:ascii="Times New Roman" w:hAnsi="Times New Roman" w:cs="Times New Roman"/>
          <w:sz w:val="28"/>
          <w:szCs w:val="28"/>
        </w:rPr>
        <w:t>и управляюще</w:t>
      </w:r>
      <w:proofErr w:type="gramStart"/>
      <w:r w:rsidR="008B147F"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8B147F" w:rsidRPr="00ED6D47">
        <w:rPr>
          <w:rFonts w:ascii="Times New Roman" w:hAnsi="Times New Roman" w:cs="Times New Roman"/>
          <w:sz w:val="28"/>
          <w:szCs w:val="28"/>
        </w:rPr>
        <w:t xml:space="preserve">их) компании(й) КИПР </w:t>
      </w:r>
      <w:r w:rsidRPr="00ED6D47">
        <w:rPr>
          <w:rFonts w:ascii="Times New Roman" w:hAnsi="Times New Roman" w:cs="Times New Roman"/>
          <w:sz w:val="28"/>
          <w:szCs w:val="28"/>
        </w:rPr>
        <w:t xml:space="preserve">в </w:t>
      </w:r>
      <w:r w:rsidR="00873066" w:rsidRPr="00ED6D47">
        <w:rPr>
          <w:rFonts w:ascii="Times New Roman" w:hAnsi="Times New Roman" w:cs="Times New Roman"/>
          <w:sz w:val="28"/>
          <w:szCs w:val="28"/>
        </w:rPr>
        <w:t>газоснабжении</w:t>
      </w:r>
      <w:r w:rsidR="00165A8F">
        <w:rPr>
          <w:rFonts w:ascii="Times New Roman" w:hAnsi="Times New Roman" w:cs="Times New Roman"/>
          <w:sz w:val="28"/>
          <w:szCs w:val="28"/>
        </w:rPr>
        <w:t xml:space="preserve"> (по типовым участникам КИПР расчет осуществляется в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0030 содержит справочные данные о фактическом потреблении установленной мощности объекта </w:t>
      </w:r>
      <w:r w:rsidR="00873066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КИПР, которые заполняются вручную. Значение строки 0030 не может превышать значения строки 0020.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 резерве установленной мощности объекта </w:t>
      </w:r>
      <w:r w:rsidR="00873066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вычитания из значений строки 0010 (установленная мощность объекта </w:t>
      </w:r>
      <w:r w:rsidR="00873066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) значений строки 0020 (использование объекта </w:t>
      </w:r>
      <w:r w:rsidR="00873066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КИПР).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0050 содержит данные об инвестициях в капитальное строительство, модернизацию и (или) реконструкцию (техническое присоединение) объекта </w:t>
      </w:r>
      <w:r w:rsidR="00873066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вручную.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 по всем объектам </w:t>
      </w:r>
      <w:r w:rsidR="00873066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заполняется их совокупная установленная мощность (строка 0060) путем суммирования значений строк 0010 по всем объектам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, а также совокупный резерв объектов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(строка 0070) путем суммирования значений строк 0040 по всем объектам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 в строке 0080 указываются тариф на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газоснабжение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A91E0C" w:rsidRPr="00ED6D47" w:rsidRDefault="00A91E0C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2 раздела </w:t>
      </w:r>
      <w:r w:rsidR="00B04321" w:rsidRPr="00ED6D47">
        <w:rPr>
          <w:rFonts w:ascii="Times New Roman" w:hAnsi="Times New Roman" w:cs="Times New Roman"/>
          <w:sz w:val="28"/>
          <w:szCs w:val="28"/>
        </w:rPr>
        <w:t>7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</w:t>
      </w:r>
      <w:r w:rsidRPr="00ED6D47">
        <w:rPr>
          <w:rFonts w:ascii="Times New Roman" w:hAnsi="Times New Roman" w:cs="Times New Roman"/>
          <w:b/>
          <w:sz w:val="28"/>
          <w:szCs w:val="28"/>
        </w:rPr>
        <w:t>финансовых показателях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по всем объектам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 и (или) реконструкция которых осуществляется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рамках КИПР.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по выручке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по расходам, связанным с производством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реализацией,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 эксплуатацию данных объектов.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данные по прибыли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 и заполняется путем вычитания из значения строки 0010 значения строки 0020.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об инвестициях в капитальное строительство, модернизацию и (или) реконструкцию (техническое присоединение) объектов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значений строк 0050 подраздела 1 раздела </w:t>
      </w:r>
      <w:r w:rsidR="00B04321" w:rsidRPr="00ED6D47">
        <w:rPr>
          <w:rFonts w:ascii="Times New Roman" w:hAnsi="Times New Roman" w:cs="Times New Roman"/>
          <w:sz w:val="28"/>
          <w:szCs w:val="28"/>
        </w:rPr>
        <w:t>7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по всем объектам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. Значение строки 0040 не может превышать суммы значений строк 0010 (финансовая государственная поддержка на инвестиционной стадии), 0030 (собственные вложения), 0040 (объем привлеченных кредитных средств) подраздела 3 раздела </w:t>
      </w:r>
      <w:r w:rsidR="00B04321" w:rsidRPr="00ED6D47">
        <w:rPr>
          <w:rFonts w:ascii="Times New Roman" w:hAnsi="Times New Roman" w:cs="Times New Roman"/>
          <w:sz w:val="28"/>
          <w:szCs w:val="28"/>
        </w:rPr>
        <w:t>7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0050 содержит данные о налоговых платежах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строк 0051 (налоговые платежи в федеральный бюджет) и 0052 (налоговые платежи в бюджет субъекта Российской Федерации), которые заполняются вручную.</w:t>
      </w:r>
    </w:p>
    <w:p w:rsidR="00A91E0C" w:rsidRPr="00ED6D47" w:rsidRDefault="00A91E0C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3 раздела </w:t>
      </w:r>
      <w:r w:rsidR="00B04321" w:rsidRPr="00ED6D47">
        <w:rPr>
          <w:rFonts w:ascii="Times New Roman" w:hAnsi="Times New Roman" w:cs="Times New Roman"/>
          <w:sz w:val="28"/>
          <w:szCs w:val="28"/>
        </w:rPr>
        <w:t>7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>источниках финансирования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модернизации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(ил</w:t>
      </w:r>
      <w:r w:rsidR="00B04321" w:rsidRPr="00ED6D47">
        <w:rPr>
          <w:rFonts w:ascii="Times New Roman" w:hAnsi="Times New Roman" w:cs="Times New Roman"/>
          <w:sz w:val="28"/>
          <w:szCs w:val="28"/>
        </w:rPr>
        <w:t>и) реконструкции всех объектов 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рамках КИПР.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 финансовой государственной поддержке капитального строительства, модернизации и (или) реконструкции объектов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рамках КИПР на инвестиционного стадии и заполняется путем суммирования строк 0011 (за счет средств федерального бюджета) и 0012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>(за счет средств бюджета субъекта Российской Федерации), которые заполняются вручную.</w:t>
      </w:r>
      <w:proofErr w:type="gramEnd"/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0010 не может превышать значения строки 0040 подраздела 2 раздела 7 паспорта КИПР.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иной государственной поддержке капитального строительства, модернизации и (или) реконструкции объектов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(государственная поддержка на эксплуатационной стадии данного объекта) и заполняется путем суммирования строк 0021 (за счет средств федерального бюджета) и 0022 (за счет средств бюджета субъекта Российской Федерации), которые заполняются вручную.</w:t>
      </w:r>
    </w:p>
    <w:p w:rsidR="00A91E0C" w:rsidRPr="00ED6D47" w:rsidRDefault="00A91E0C" w:rsidP="00A91E0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0030 содержит данные о собственных вложениях управляющей компании КИПР в капитальное строительство, модернизацию и (или) реконструкцию объектов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 (не учитываются средства, предоставленные управляющей компании КИПР бюджетной системой Российской Федерацией) и заполняется вручную.</w:t>
      </w:r>
    </w:p>
    <w:p w:rsidR="00CC5EFB" w:rsidRPr="00ED6D47" w:rsidRDefault="00A91E0C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0040 содержит данные об объеме привлеченных управляющей компанией КИПР (субъектом Российской Фед</w:t>
      </w:r>
      <w:r w:rsidR="00C567E0">
        <w:rPr>
          <w:rFonts w:ascii="Times New Roman" w:hAnsi="Times New Roman" w:cs="Times New Roman"/>
          <w:sz w:val="28"/>
          <w:szCs w:val="28"/>
        </w:rPr>
        <w:t>ерации) кредитных средств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на капитальное строительство, модернизацию и (или) реконструкцию объектов </w:t>
      </w:r>
      <w:r w:rsidR="00B04321" w:rsidRPr="00ED6D47">
        <w:rPr>
          <w:rFonts w:ascii="Times New Roman" w:hAnsi="Times New Roman" w:cs="Times New Roman"/>
          <w:sz w:val="28"/>
          <w:szCs w:val="28"/>
        </w:rPr>
        <w:t>газоснабжения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 и заполняется вручную.</w:t>
      </w:r>
    </w:p>
    <w:p w:rsidR="00EE7E3D" w:rsidRPr="00ED6D47" w:rsidRDefault="00EE7E3D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Финансовое обеспечение объекта коммунальной инфраструктуры КИПР по обеспечению газоснабжения требует отдельных разъяснений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пояснительной записке к паспорту КИПР в случае: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начала капитального строительства, модернизации и (или) реконструкции данного объекта позже получения финанс</w:t>
      </w:r>
      <w:r w:rsidR="00D40728" w:rsidRPr="00ED6D47">
        <w:rPr>
          <w:rFonts w:ascii="Times New Roman" w:hAnsi="Times New Roman" w:cs="Times New Roman"/>
          <w:sz w:val="28"/>
          <w:szCs w:val="28"/>
        </w:rPr>
        <w:t>ового обеспечения более чем на 1</w:t>
      </w:r>
      <w:r w:rsidRPr="00ED6D4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отсутствия изменений в установленной мощности данного объекта инфраструктуры по </w:t>
      </w:r>
      <w:r w:rsidR="00D40728" w:rsidRPr="00ED6D47">
        <w:rPr>
          <w:rFonts w:ascii="Times New Roman" w:hAnsi="Times New Roman" w:cs="Times New Roman"/>
          <w:sz w:val="28"/>
          <w:szCs w:val="28"/>
        </w:rPr>
        <w:t>окончанию каждого этапа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финансирования.</w:t>
      </w:r>
    </w:p>
    <w:p w:rsidR="00923D63" w:rsidRPr="00ED6D47" w:rsidRDefault="00923D63" w:rsidP="00CC5EF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B" w:rsidRPr="00ED6D47" w:rsidRDefault="00CC5EFB" w:rsidP="00CC5EFB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. Порядок заполнения раздела 8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proofErr w:type="gramEnd"/>
      <w:r w:rsidRPr="00ED6D47">
        <w:rPr>
          <w:rFonts w:ascii="Times New Roman" w:hAnsi="Times New Roman" w:cs="Times New Roman"/>
          <w:b/>
          <w:sz w:val="28"/>
          <w:szCs w:val="28"/>
        </w:rPr>
        <w:br/>
        <w:t>(</w:t>
      </w:r>
      <w:r w:rsidR="00D60C18" w:rsidRPr="00ED6D47">
        <w:rPr>
          <w:rFonts w:ascii="Times New Roman" w:hAnsi="Times New Roman" w:cs="Times New Roman"/>
          <w:b/>
          <w:sz w:val="28"/>
          <w:szCs w:val="28"/>
        </w:rPr>
        <w:t>коммунальная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инфраструктура КИПР – обеспечение телекоммуникациями)</w:t>
      </w:r>
    </w:p>
    <w:p w:rsidR="008E3F95" w:rsidRPr="00ED6D47" w:rsidRDefault="008E3F9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К коммунальной инфраструктуре КИПР по обеспечению телекоммуникациями относятся объекты</w:t>
      </w:r>
      <w:r w:rsidR="00A0716C">
        <w:rPr>
          <w:rFonts w:ascii="Times New Roman" w:hAnsi="Times New Roman" w:cs="Times New Roman"/>
          <w:sz w:val="28"/>
          <w:szCs w:val="28"/>
        </w:rPr>
        <w:t xml:space="preserve"> (комплекс оборудования)</w:t>
      </w:r>
      <w:r w:rsidRPr="00ED6D47">
        <w:rPr>
          <w:rFonts w:ascii="Times New Roman" w:hAnsi="Times New Roman" w:cs="Times New Roman"/>
          <w:sz w:val="28"/>
          <w:szCs w:val="28"/>
        </w:rPr>
        <w:t xml:space="preserve"> телекоммуникаций (подраздел 1 раздела 8 паспорта КИПР).</w:t>
      </w:r>
    </w:p>
    <w:p w:rsidR="008E3F95" w:rsidRPr="00ED6D47" w:rsidRDefault="008E3F95" w:rsidP="008E3F9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Дополнительно могут быть добавлены иные объекты коммунальной инфраструктуры КИПР по обеспечению телекоммуникациями.</w:t>
      </w:r>
    </w:p>
    <w:p w:rsidR="00B04321" w:rsidRPr="00ED6D47" w:rsidRDefault="00B04321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1 раздела </w:t>
      </w:r>
      <w:r w:rsidR="001B12FA" w:rsidRPr="00ED6D47">
        <w:rPr>
          <w:rFonts w:ascii="Times New Roman" w:hAnsi="Times New Roman" w:cs="Times New Roman"/>
          <w:sz w:val="28"/>
          <w:szCs w:val="28"/>
        </w:rPr>
        <w:t>8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Pr="00ED6D47">
        <w:rPr>
          <w:rFonts w:ascii="Times New Roman" w:hAnsi="Times New Roman" w:cs="Times New Roman"/>
          <w:sz w:val="28"/>
          <w:szCs w:val="28"/>
        </w:rPr>
        <w:br/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объектах </w:t>
      </w:r>
      <w:r w:rsidR="001B12FA" w:rsidRPr="00ED6D47">
        <w:rPr>
          <w:rFonts w:ascii="Times New Roman" w:hAnsi="Times New Roman" w:cs="Times New Roman"/>
          <w:b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>и (или) реконструкция</w:t>
      </w:r>
      <w:r w:rsidR="001B12FA" w:rsidRPr="00ED6D47">
        <w:rPr>
          <w:rFonts w:ascii="Times New Roman" w:hAnsi="Times New Roman" w:cs="Times New Roman"/>
          <w:sz w:val="28"/>
          <w:szCs w:val="28"/>
        </w:rPr>
        <w:t xml:space="preserve"> (техническое присоединение)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которых осуществляется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рамках КИПР. По каждому объекту</w:t>
      </w:r>
      <w:r w:rsidR="00A0716C">
        <w:rPr>
          <w:rFonts w:ascii="Times New Roman" w:hAnsi="Times New Roman" w:cs="Times New Roman"/>
          <w:sz w:val="28"/>
          <w:szCs w:val="28"/>
        </w:rPr>
        <w:t xml:space="preserve"> (комплексу оборудования)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1B12FA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заполняется наименование объекта, а также балансодержатель данного объекта</w:t>
      </w:r>
      <w:r w:rsidR="00A0716C">
        <w:rPr>
          <w:rFonts w:ascii="Times New Roman" w:hAnsi="Times New Roman" w:cs="Times New Roman"/>
          <w:sz w:val="28"/>
          <w:szCs w:val="28"/>
        </w:rPr>
        <w:t xml:space="preserve"> (комплекса оборудования)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об установленной мощности объекта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(комплекса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вручную.</w:t>
      </w:r>
      <w:r w:rsidR="007F33B5" w:rsidRPr="00ED6D47">
        <w:rPr>
          <w:rFonts w:ascii="Times New Roman" w:hAnsi="Times New Roman" w:cs="Times New Roman"/>
          <w:sz w:val="28"/>
          <w:szCs w:val="28"/>
        </w:rPr>
        <w:t xml:space="preserve"> Единица измерения зависит от вида объекта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(комплекса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об использовании объекта</w:t>
      </w:r>
      <w:r w:rsidR="00A0716C">
        <w:rPr>
          <w:rFonts w:ascii="Times New Roman" w:hAnsi="Times New Roman" w:cs="Times New Roman"/>
          <w:sz w:val="28"/>
          <w:szCs w:val="28"/>
        </w:rPr>
        <w:t xml:space="preserve"> (комплекса оборудования)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 (установленная мощность потребления участников КИПР данного объекта</w:t>
      </w:r>
      <w:r w:rsidR="00A0716C">
        <w:rPr>
          <w:rFonts w:ascii="Times New Roman" w:hAnsi="Times New Roman" w:cs="Times New Roman"/>
          <w:sz w:val="28"/>
          <w:szCs w:val="28"/>
        </w:rPr>
        <w:t xml:space="preserve"> (комплекса оборудования)</w:t>
      </w:r>
      <w:r w:rsidRPr="00ED6D47">
        <w:rPr>
          <w:rFonts w:ascii="Times New Roman" w:hAnsi="Times New Roman" w:cs="Times New Roman"/>
          <w:sz w:val="28"/>
          <w:szCs w:val="28"/>
        </w:rPr>
        <w:t xml:space="preserve">, необходимая для обеспечения деятельности участников КИПР) и заполняется путем суммирования потребностей участников КИПР </w:t>
      </w:r>
      <w:r w:rsidR="008B147F" w:rsidRPr="00ED6D47">
        <w:rPr>
          <w:rFonts w:ascii="Times New Roman" w:hAnsi="Times New Roman" w:cs="Times New Roman"/>
          <w:sz w:val="28"/>
          <w:szCs w:val="28"/>
        </w:rPr>
        <w:t>и управляюще</w:t>
      </w:r>
      <w:proofErr w:type="gramStart"/>
      <w:r w:rsidR="008B147F"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8B147F" w:rsidRPr="00ED6D47">
        <w:rPr>
          <w:rFonts w:ascii="Times New Roman" w:hAnsi="Times New Roman" w:cs="Times New Roman"/>
          <w:sz w:val="28"/>
          <w:szCs w:val="28"/>
        </w:rPr>
        <w:t xml:space="preserve">их) компании(й) КИПР </w:t>
      </w:r>
      <w:r w:rsidRPr="00ED6D47">
        <w:rPr>
          <w:rFonts w:ascii="Times New Roman" w:hAnsi="Times New Roman" w:cs="Times New Roman"/>
          <w:sz w:val="28"/>
          <w:szCs w:val="28"/>
        </w:rPr>
        <w:t xml:space="preserve">в </w:t>
      </w:r>
      <w:r w:rsidR="007F33B5" w:rsidRPr="00ED6D47">
        <w:rPr>
          <w:rFonts w:ascii="Times New Roman" w:hAnsi="Times New Roman" w:cs="Times New Roman"/>
          <w:sz w:val="28"/>
          <w:szCs w:val="28"/>
        </w:rPr>
        <w:t xml:space="preserve">обеспечении </w:t>
      </w:r>
      <w:r w:rsidR="00697235" w:rsidRPr="00ED6D47">
        <w:rPr>
          <w:rFonts w:ascii="Times New Roman" w:hAnsi="Times New Roman" w:cs="Times New Roman"/>
          <w:sz w:val="28"/>
          <w:szCs w:val="28"/>
        </w:rPr>
        <w:t xml:space="preserve">соответствующими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телекоммуникациями</w:t>
      </w:r>
      <w:r w:rsidR="00165A8F">
        <w:rPr>
          <w:rFonts w:ascii="Times New Roman" w:hAnsi="Times New Roman" w:cs="Times New Roman"/>
          <w:sz w:val="28"/>
          <w:szCs w:val="28"/>
        </w:rPr>
        <w:t xml:space="preserve"> (по типовым участникам КИПР расчет осуществляется в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справочные данные о фактическом потреблении установленной мощности объекта</w:t>
      </w:r>
      <w:r w:rsidR="00A0716C">
        <w:rPr>
          <w:rFonts w:ascii="Times New Roman" w:hAnsi="Times New Roman" w:cs="Times New Roman"/>
          <w:sz w:val="28"/>
          <w:szCs w:val="28"/>
        </w:rPr>
        <w:t xml:space="preserve"> (комплекса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КИПР, которые заполняются вручную. Значение строки 0030 не может превышать значения строки 0020.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 резерве установленной мощности объекта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(комплекса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вычитания из значений строки 0010 (установленная мощность объекта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) значений строки 0020 (использование объекта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участниками КИПР).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0050 содержит данные об инвестициях в капитальное строительство, модернизацию и (или) реконструкцию (техническое присоединение) объекта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(комплекса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вручную.</w:t>
      </w:r>
    </w:p>
    <w:p w:rsidR="00B04321" w:rsidRPr="00ED6D47" w:rsidRDefault="007F33B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B04321" w:rsidRPr="00ED6D47">
        <w:rPr>
          <w:rFonts w:ascii="Times New Roman" w:hAnsi="Times New Roman" w:cs="Times New Roman"/>
          <w:sz w:val="28"/>
          <w:szCs w:val="28"/>
        </w:rPr>
        <w:t xml:space="preserve">2 раздела </w:t>
      </w:r>
      <w:r w:rsidRPr="00ED6D47">
        <w:rPr>
          <w:rFonts w:ascii="Times New Roman" w:hAnsi="Times New Roman" w:cs="Times New Roman"/>
          <w:sz w:val="28"/>
          <w:szCs w:val="28"/>
        </w:rPr>
        <w:t>8</w:t>
      </w:r>
      <w:r w:rsidR="00B04321"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B04321" w:rsidRPr="00ED6D47">
        <w:rPr>
          <w:rFonts w:ascii="Times New Roman" w:hAnsi="Times New Roman" w:cs="Times New Roman"/>
          <w:sz w:val="28"/>
          <w:szCs w:val="28"/>
        </w:rPr>
        <w:t xml:space="preserve">о </w:t>
      </w:r>
      <w:r w:rsidR="00B04321" w:rsidRPr="00ED6D47">
        <w:rPr>
          <w:rFonts w:ascii="Times New Roman" w:hAnsi="Times New Roman" w:cs="Times New Roman"/>
          <w:b/>
          <w:sz w:val="28"/>
          <w:szCs w:val="28"/>
        </w:rPr>
        <w:t>финансовых показателях</w:t>
      </w:r>
      <w:r w:rsidR="00B04321" w:rsidRPr="00ED6D47">
        <w:rPr>
          <w:rFonts w:ascii="Times New Roman" w:hAnsi="Times New Roman" w:cs="Times New Roman"/>
          <w:sz w:val="28"/>
          <w:szCs w:val="28"/>
        </w:rPr>
        <w:t xml:space="preserve"> по всем объектам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(комплексу оборудования) </w:t>
      </w:r>
      <w:r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B04321" w:rsidRPr="00ED6D47">
        <w:rPr>
          <w:rFonts w:ascii="Times New Roman" w:hAnsi="Times New Roman" w:cs="Times New Roman"/>
          <w:sz w:val="28"/>
          <w:szCs w:val="28"/>
        </w:rPr>
        <w:t xml:space="preserve">, капитальное строительство, модернизация и (или) реконструкция </w:t>
      </w:r>
      <w:r w:rsidRPr="00ED6D47">
        <w:rPr>
          <w:rFonts w:ascii="Times New Roman" w:hAnsi="Times New Roman" w:cs="Times New Roman"/>
          <w:sz w:val="28"/>
          <w:szCs w:val="28"/>
        </w:rPr>
        <w:t xml:space="preserve">(техническое присоединение) </w:t>
      </w:r>
      <w:r w:rsidR="00B04321" w:rsidRPr="00ED6D47">
        <w:rPr>
          <w:rFonts w:ascii="Times New Roman" w:hAnsi="Times New Roman" w:cs="Times New Roman"/>
          <w:sz w:val="28"/>
          <w:szCs w:val="28"/>
        </w:rPr>
        <w:t>которых осуществляется в рамках КИПР.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по выручке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(комплексу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Строка 0020 содержит данные по расх</w:t>
      </w:r>
      <w:r w:rsidR="00C567E0">
        <w:rPr>
          <w:rFonts w:ascii="Times New Roman" w:hAnsi="Times New Roman" w:cs="Times New Roman"/>
          <w:sz w:val="28"/>
          <w:szCs w:val="28"/>
        </w:rPr>
        <w:t>одам, связанным с производством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реализацией,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(комплекса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A0716C">
        <w:rPr>
          <w:rFonts w:ascii="Times New Roman" w:hAnsi="Times New Roman" w:cs="Times New Roman"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>на эксплуатацию данных объектов.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данные по прибыли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(комплекса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 и заполняется путем вычитания из значения строки 0010 значения строки 0020.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об инвестициях в капитальное строительство, модернизацию и (или) реконструкцию (техническое присоединение) объектов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(комплекса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 xml:space="preserve">телекоммуникаций </w:t>
      </w:r>
      <w:r w:rsidRPr="00ED6D47">
        <w:rPr>
          <w:rFonts w:ascii="Times New Roman" w:hAnsi="Times New Roman" w:cs="Times New Roman"/>
          <w:sz w:val="28"/>
          <w:szCs w:val="28"/>
        </w:rPr>
        <w:t xml:space="preserve">и заполняется путем суммирования значений строк 0050 подраздела 1 раздела </w:t>
      </w:r>
      <w:r w:rsidR="007F33B5" w:rsidRPr="00ED6D47">
        <w:rPr>
          <w:rFonts w:ascii="Times New Roman" w:hAnsi="Times New Roman" w:cs="Times New Roman"/>
          <w:sz w:val="28"/>
          <w:szCs w:val="28"/>
        </w:rPr>
        <w:t>8</w:t>
      </w:r>
      <w:r w:rsidR="00C567E0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="00A0716C">
        <w:rPr>
          <w:rFonts w:ascii="Times New Roman" w:hAnsi="Times New Roman" w:cs="Times New Roman"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 xml:space="preserve">по всем объектам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(комплексу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>. Значение строки 0040</w:t>
      </w:r>
      <w:r w:rsidR="00A0716C">
        <w:rPr>
          <w:rFonts w:ascii="Times New Roman" w:hAnsi="Times New Roman" w:cs="Times New Roman"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 xml:space="preserve">не может превышать суммы значений строк 0010 (финансовая государственная поддержка на инвестиционной стадии), 0030 (собственные вложения), 0040 (объем привлеченных кредитных средств) подраздела 3 раздела </w:t>
      </w:r>
      <w:r w:rsidR="007F33B5" w:rsidRPr="00ED6D47">
        <w:rPr>
          <w:rFonts w:ascii="Times New Roman" w:hAnsi="Times New Roman" w:cs="Times New Roman"/>
          <w:sz w:val="28"/>
          <w:szCs w:val="28"/>
        </w:rPr>
        <w:t>8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0050 содержит данные о налоговых платежах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объектов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(комплекса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строк 0051 (налоговые платежи в федеральный бюджет) и 0052 (налоговые платежи в бюджет субъекта Российской Федерации), которые заполняются вручную.</w:t>
      </w:r>
    </w:p>
    <w:p w:rsidR="00B04321" w:rsidRPr="00ED6D47" w:rsidRDefault="007F33B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B04321" w:rsidRPr="00ED6D47">
        <w:rPr>
          <w:rFonts w:ascii="Times New Roman" w:hAnsi="Times New Roman" w:cs="Times New Roman"/>
          <w:sz w:val="28"/>
          <w:szCs w:val="28"/>
        </w:rPr>
        <w:t xml:space="preserve">3 раздела </w:t>
      </w:r>
      <w:r w:rsidRPr="00ED6D47">
        <w:rPr>
          <w:rFonts w:ascii="Times New Roman" w:hAnsi="Times New Roman" w:cs="Times New Roman"/>
          <w:sz w:val="28"/>
          <w:szCs w:val="28"/>
        </w:rPr>
        <w:t>8</w:t>
      </w:r>
      <w:r w:rsidR="00C567E0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B04321" w:rsidRPr="00ED6D47">
        <w:rPr>
          <w:rFonts w:ascii="Times New Roman" w:hAnsi="Times New Roman" w:cs="Times New Roman"/>
          <w:sz w:val="28"/>
          <w:szCs w:val="28"/>
        </w:rPr>
        <w:t xml:space="preserve">об </w:t>
      </w:r>
      <w:r w:rsidR="00B04321" w:rsidRPr="00ED6D47">
        <w:rPr>
          <w:rFonts w:ascii="Times New Roman" w:hAnsi="Times New Roman" w:cs="Times New Roman"/>
          <w:b/>
          <w:sz w:val="28"/>
          <w:szCs w:val="28"/>
        </w:rPr>
        <w:t>источниках финансирования</w:t>
      </w:r>
      <w:r w:rsidR="00B04321" w:rsidRPr="00ED6D47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модернизации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B04321" w:rsidRPr="00ED6D47">
        <w:rPr>
          <w:rFonts w:ascii="Times New Roman" w:hAnsi="Times New Roman" w:cs="Times New Roman"/>
          <w:sz w:val="28"/>
          <w:szCs w:val="28"/>
        </w:rPr>
        <w:t xml:space="preserve">и (или) реконструкции </w:t>
      </w:r>
      <w:r w:rsidRPr="00ED6D47">
        <w:rPr>
          <w:rFonts w:ascii="Times New Roman" w:hAnsi="Times New Roman" w:cs="Times New Roman"/>
          <w:sz w:val="28"/>
          <w:szCs w:val="28"/>
        </w:rPr>
        <w:t xml:space="preserve">(технического присоединения) </w:t>
      </w:r>
      <w:r w:rsidR="00B04321" w:rsidRPr="00ED6D47">
        <w:rPr>
          <w:rFonts w:ascii="Times New Roman" w:hAnsi="Times New Roman" w:cs="Times New Roman"/>
          <w:sz w:val="28"/>
          <w:szCs w:val="28"/>
        </w:rPr>
        <w:t xml:space="preserve">всех объектов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(комплекса объектов) </w:t>
      </w:r>
      <w:r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B04321" w:rsidRPr="00ED6D47">
        <w:rPr>
          <w:rFonts w:ascii="Times New Roman" w:hAnsi="Times New Roman" w:cs="Times New Roman"/>
          <w:sz w:val="28"/>
          <w:szCs w:val="28"/>
        </w:rPr>
        <w:t xml:space="preserve"> в рамках КИПР.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 финансовой государственной поддержке капитального строительства, модернизации и (или) реконструкции </w:t>
      </w:r>
      <w:r w:rsidR="007F33B5" w:rsidRPr="00ED6D47">
        <w:rPr>
          <w:rFonts w:ascii="Times New Roman" w:hAnsi="Times New Roman" w:cs="Times New Roman"/>
          <w:sz w:val="28"/>
          <w:szCs w:val="28"/>
        </w:rPr>
        <w:t xml:space="preserve">(технического присоединения) </w:t>
      </w:r>
      <w:r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(комплекса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рамках КИПР на инвестиционно</w:t>
      </w:r>
      <w:r w:rsidR="00A0716C">
        <w:rPr>
          <w:rFonts w:ascii="Times New Roman" w:hAnsi="Times New Roman" w:cs="Times New Roman"/>
          <w:sz w:val="28"/>
          <w:szCs w:val="28"/>
        </w:rPr>
        <w:t>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стадии и заполняется путем суммирования строк 0011 (за счет средств федерального бюджета) и 0012 (за счет средств бюджета субъекта Российской Федерации), которые заполняются вручную.</w:t>
      </w:r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0010 не может превышать значения строки 0040 подраздела 2 раздела 8 паспорта КИПР.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иной государственной поддержке капитального строительства, модернизации и (или) реконструкции </w:t>
      </w:r>
      <w:r w:rsidR="007F33B5" w:rsidRPr="00ED6D47">
        <w:rPr>
          <w:rFonts w:ascii="Times New Roman" w:hAnsi="Times New Roman" w:cs="Times New Roman"/>
          <w:sz w:val="28"/>
          <w:szCs w:val="28"/>
        </w:rPr>
        <w:t xml:space="preserve">(технического присоединения) </w:t>
      </w:r>
      <w:r w:rsidRPr="00ED6D47">
        <w:rPr>
          <w:rFonts w:ascii="Times New Roman" w:hAnsi="Times New Roman" w:cs="Times New Roman"/>
          <w:sz w:val="28"/>
          <w:szCs w:val="28"/>
        </w:rPr>
        <w:t>объектов</w:t>
      </w:r>
      <w:r w:rsidR="00A0716C">
        <w:rPr>
          <w:rFonts w:ascii="Times New Roman" w:hAnsi="Times New Roman" w:cs="Times New Roman"/>
          <w:sz w:val="28"/>
          <w:szCs w:val="28"/>
        </w:rPr>
        <w:t xml:space="preserve"> (комплекса оборудования) 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(государственная поддержка на эксплуатационной стадии данного объекта) и заполняется путем суммирования строк 0021 (за счет </w:t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>средств федерального бюджета) и 0022</w:t>
      </w:r>
      <w:r w:rsidR="00A0716C">
        <w:rPr>
          <w:rFonts w:ascii="Times New Roman" w:hAnsi="Times New Roman" w:cs="Times New Roman"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>(за счет средств бюджета субъекта Российской Федерации), которые заполняются вручную.</w:t>
      </w:r>
    </w:p>
    <w:p w:rsidR="00B04321" w:rsidRPr="00ED6D47" w:rsidRDefault="00B04321" w:rsidP="00B0432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0030 содержит данные о собственных вложениях управляющей компании КИПР в капитальное строительство, модернизацию и (или) реконструкцию </w:t>
      </w:r>
      <w:r w:rsidR="007F33B5" w:rsidRPr="00ED6D47">
        <w:rPr>
          <w:rFonts w:ascii="Times New Roman" w:hAnsi="Times New Roman" w:cs="Times New Roman"/>
          <w:sz w:val="28"/>
          <w:szCs w:val="28"/>
        </w:rPr>
        <w:t xml:space="preserve">(техническое присоединение) </w:t>
      </w:r>
      <w:r w:rsidRPr="00ED6D47">
        <w:rPr>
          <w:rFonts w:ascii="Times New Roman" w:hAnsi="Times New Roman" w:cs="Times New Roman"/>
          <w:sz w:val="28"/>
          <w:szCs w:val="28"/>
        </w:rPr>
        <w:t>объектов</w:t>
      </w:r>
      <w:r w:rsidR="00A0716C">
        <w:rPr>
          <w:rFonts w:ascii="Times New Roman" w:hAnsi="Times New Roman" w:cs="Times New Roman"/>
          <w:sz w:val="28"/>
          <w:szCs w:val="28"/>
        </w:rPr>
        <w:t xml:space="preserve"> (комплекс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A0716C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</w:t>
      </w:r>
      <w:r w:rsidR="00A0716C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(не учитываются средства, предоставленные управляющей компании КИПР бюджетной системой Российской Федерацией) и заполняется вручную.</w:t>
      </w:r>
    </w:p>
    <w:p w:rsidR="008E3F95" w:rsidRPr="00ED6D47" w:rsidRDefault="00B04321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0040 содержит данные об объеме привлеченных управляющей компанией КИПР (субъектом Российск</w:t>
      </w:r>
      <w:r w:rsidR="00C567E0">
        <w:rPr>
          <w:rFonts w:ascii="Times New Roman" w:hAnsi="Times New Roman" w:cs="Times New Roman"/>
          <w:sz w:val="28"/>
          <w:szCs w:val="28"/>
        </w:rPr>
        <w:t>ой Федерации) кредитных средств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на капитальное строительство, модернизацию и (или) реконструкцию </w:t>
      </w:r>
      <w:r w:rsidR="007F33B5" w:rsidRPr="00ED6D47">
        <w:rPr>
          <w:rFonts w:ascii="Times New Roman" w:hAnsi="Times New Roman" w:cs="Times New Roman"/>
          <w:sz w:val="28"/>
          <w:szCs w:val="28"/>
        </w:rPr>
        <w:t xml:space="preserve">(техническое присоединение) </w:t>
      </w:r>
      <w:r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A0716C">
        <w:rPr>
          <w:rFonts w:ascii="Times New Roman" w:hAnsi="Times New Roman" w:cs="Times New Roman"/>
          <w:sz w:val="28"/>
          <w:szCs w:val="28"/>
        </w:rPr>
        <w:t xml:space="preserve">(комплекс оборудования) </w:t>
      </w:r>
      <w:r w:rsidR="007F33B5" w:rsidRPr="00ED6D47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 и заполняется вручную.</w:t>
      </w:r>
    </w:p>
    <w:p w:rsidR="00EE7E3D" w:rsidRPr="00ED6D47" w:rsidRDefault="00EE7E3D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Финансовое обеспечение объекта коммунальной инфраструктуры КИПР по обеспечению телекоммуникаци</w:t>
      </w:r>
      <w:r w:rsidR="00C567E0">
        <w:rPr>
          <w:rFonts w:ascii="Times New Roman" w:hAnsi="Times New Roman" w:cs="Times New Roman"/>
          <w:sz w:val="28"/>
          <w:szCs w:val="28"/>
        </w:rPr>
        <w:t>й требует отдельных разъяснений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в пояснительной записке к паспорту КИПР в случае: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начала капитального строительства, модернизации и (или) реконструкции данного объекта позже получения финансового обеспечения более чем на </w:t>
      </w:r>
      <w:r w:rsidR="00D40728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отсутствия изменений в установленной мощности данного объекта инфраструктуры по </w:t>
      </w:r>
      <w:r w:rsidR="00D40728" w:rsidRPr="00ED6D47">
        <w:rPr>
          <w:rFonts w:ascii="Times New Roman" w:hAnsi="Times New Roman" w:cs="Times New Roman"/>
          <w:sz w:val="28"/>
          <w:szCs w:val="28"/>
        </w:rPr>
        <w:t>окончанию каждого этапа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финансирования.</w:t>
      </w:r>
    </w:p>
    <w:p w:rsidR="00ED6D47" w:rsidRPr="00ED6D47" w:rsidRDefault="00ED6D47" w:rsidP="00CC5EF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B" w:rsidRPr="00ED6D47" w:rsidRDefault="00CC5EFB" w:rsidP="00CC5EFB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. Порядок заполнения раздела 9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proofErr w:type="gramEnd"/>
      <w:r w:rsidRPr="00ED6D47">
        <w:rPr>
          <w:rFonts w:ascii="Times New Roman" w:hAnsi="Times New Roman" w:cs="Times New Roman"/>
          <w:b/>
          <w:sz w:val="28"/>
          <w:szCs w:val="28"/>
        </w:rPr>
        <w:br/>
        <w:t>(технологическая и иная инфраструктура КИПР,</w:t>
      </w:r>
      <w:r w:rsidR="00E6007A" w:rsidRPr="00ED6D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b/>
          <w:sz w:val="28"/>
          <w:szCs w:val="28"/>
        </w:rPr>
        <w:t>а также</w:t>
      </w:r>
      <w:r w:rsidR="00E6007A" w:rsidRPr="00ED6D47">
        <w:rPr>
          <w:rFonts w:ascii="Times New Roman" w:hAnsi="Times New Roman" w:cs="Times New Roman"/>
          <w:b/>
          <w:sz w:val="28"/>
          <w:szCs w:val="28"/>
        </w:rPr>
        <w:br/>
      </w:r>
      <w:r w:rsidRPr="00ED6D47">
        <w:rPr>
          <w:rFonts w:ascii="Times New Roman" w:hAnsi="Times New Roman" w:cs="Times New Roman"/>
          <w:b/>
          <w:sz w:val="28"/>
          <w:szCs w:val="28"/>
        </w:rPr>
        <w:t>специальные сервисы</w:t>
      </w:r>
      <w:r w:rsidR="00E6007A" w:rsidRPr="00ED6D47">
        <w:rPr>
          <w:rFonts w:ascii="Times New Roman" w:hAnsi="Times New Roman" w:cs="Times New Roman"/>
          <w:b/>
          <w:sz w:val="28"/>
          <w:szCs w:val="28"/>
        </w:rPr>
        <w:t xml:space="preserve">, предоставляемые в рамках </w:t>
      </w:r>
      <w:r w:rsidR="00D60C18"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r w:rsidRPr="00ED6D47">
        <w:rPr>
          <w:rFonts w:ascii="Times New Roman" w:hAnsi="Times New Roman" w:cs="Times New Roman"/>
          <w:b/>
          <w:sz w:val="28"/>
          <w:szCs w:val="28"/>
        </w:rPr>
        <w:t>)</w:t>
      </w:r>
    </w:p>
    <w:p w:rsidR="008E3F95" w:rsidRPr="00ED6D47" w:rsidRDefault="008E3F9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В разделе 9 паспорта КИПР указываются </w:t>
      </w:r>
      <w:r w:rsidR="00D40728" w:rsidRPr="00ED6D47">
        <w:rPr>
          <w:rFonts w:ascii="Times New Roman" w:hAnsi="Times New Roman" w:cs="Times New Roman"/>
          <w:sz w:val="28"/>
          <w:szCs w:val="28"/>
        </w:rPr>
        <w:t>элементы</w:t>
      </w:r>
      <w:r w:rsidRPr="00ED6D47">
        <w:rPr>
          <w:rFonts w:ascii="Times New Roman" w:hAnsi="Times New Roman" w:cs="Times New Roman"/>
          <w:sz w:val="28"/>
          <w:szCs w:val="28"/>
        </w:rPr>
        <w:t xml:space="preserve"> технологической инфраструктуры, котор</w:t>
      </w:r>
      <w:r w:rsidR="00D40728" w:rsidRPr="00ED6D47">
        <w:rPr>
          <w:rFonts w:ascii="Times New Roman" w:hAnsi="Times New Roman" w:cs="Times New Roman"/>
          <w:sz w:val="28"/>
          <w:szCs w:val="28"/>
        </w:rPr>
        <w:t>ая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D40728" w:rsidRPr="00ED6D47">
        <w:rPr>
          <w:rFonts w:ascii="Times New Roman" w:hAnsi="Times New Roman" w:cs="Times New Roman"/>
          <w:sz w:val="28"/>
          <w:szCs w:val="28"/>
        </w:rPr>
        <w:t>е</w:t>
      </w:r>
      <w:r w:rsidRPr="00ED6D47">
        <w:rPr>
          <w:rFonts w:ascii="Times New Roman" w:hAnsi="Times New Roman" w:cs="Times New Roman"/>
          <w:sz w:val="28"/>
          <w:szCs w:val="28"/>
        </w:rPr>
        <w:t>т собой комплекс специализированных зданий, строений и сооружений, в том числе технологический инкубатор, инфраструктура для промышленного дизайна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прототипирования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, инжиниринговых </w:t>
      </w:r>
      <w:r w:rsidR="00C567E0">
        <w:rPr>
          <w:rFonts w:ascii="Times New Roman" w:hAnsi="Times New Roman" w:cs="Times New Roman"/>
          <w:sz w:val="28"/>
          <w:szCs w:val="28"/>
        </w:rPr>
        <w:t>услуг, организации производства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 доступа к системам снабжения ключевых потребителей и оборудование для оснащения лабораторий, вивариев,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 xml:space="preserve">-технологических центров, центров промышленного дизайна и 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прототипирования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, центров трансфера технологий и иных объектов, необходимый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 участникам КИПР для ведения инновационной деятельности на территории КИПР.</w:t>
      </w:r>
    </w:p>
    <w:p w:rsidR="00D40728" w:rsidRPr="00ED6D47" w:rsidRDefault="00D40728" w:rsidP="008E3F9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Под элементами технологической инфраструктуры понимается комплекс оборудования, предназначенный для предоставления определенного сервиса или группы сервисов.</w:t>
      </w:r>
    </w:p>
    <w:p w:rsidR="008E3F95" w:rsidRPr="00ED6D47" w:rsidRDefault="008E3F95" w:rsidP="008E3F9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Раздел 9 паспорта КИПР также может быть заполнен для иных объектов инфраструктуры, создание которы</w:t>
      </w:r>
      <w:r w:rsidR="00C567E0">
        <w:rPr>
          <w:rFonts w:ascii="Times New Roman" w:hAnsi="Times New Roman" w:cs="Times New Roman"/>
          <w:sz w:val="28"/>
          <w:szCs w:val="28"/>
        </w:rPr>
        <w:t>х осуществляется в рамках КИПР,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специальных сервисов, предоставляемых в рамках КИПР.</w:t>
      </w:r>
    </w:p>
    <w:p w:rsidR="007F33B5" w:rsidRPr="00ED6D47" w:rsidRDefault="007F33B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1 раздела </w:t>
      </w:r>
      <w:r w:rsidR="005D0489">
        <w:rPr>
          <w:rFonts w:ascii="Times New Roman" w:hAnsi="Times New Roman" w:cs="Times New Roman"/>
          <w:sz w:val="28"/>
          <w:szCs w:val="28"/>
        </w:rPr>
        <w:t>9</w:t>
      </w:r>
      <w:r w:rsidR="005D0489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>паспорта КИПР содержит данные</w:t>
      </w:r>
      <w:r w:rsidRPr="00ED6D47">
        <w:rPr>
          <w:rFonts w:ascii="Times New Roman" w:hAnsi="Times New Roman" w:cs="Times New Roman"/>
          <w:sz w:val="28"/>
          <w:szCs w:val="28"/>
        </w:rPr>
        <w:br/>
        <w:t xml:space="preserve">об </w:t>
      </w:r>
      <w:r w:rsidR="005D0489">
        <w:rPr>
          <w:rFonts w:ascii="Times New Roman" w:hAnsi="Times New Roman" w:cs="Times New Roman"/>
          <w:b/>
          <w:sz w:val="28"/>
          <w:szCs w:val="28"/>
        </w:rPr>
        <w:t>элементах</w:t>
      </w:r>
      <w:r w:rsidR="005D0489" w:rsidRPr="00ED6D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технологической </w:t>
      </w:r>
      <w:r w:rsidR="0020658B" w:rsidRPr="00ED6D47">
        <w:rPr>
          <w:rFonts w:ascii="Times New Roman" w:hAnsi="Times New Roman" w:cs="Times New Roman"/>
          <w:b/>
          <w:sz w:val="28"/>
          <w:szCs w:val="28"/>
        </w:rPr>
        <w:t>и (</w:t>
      </w:r>
      <w:r w:rsidR="00697235" w:rsidRPr="00ED6D47">
        <w:rPr>
          <w:rFonts w:ascii="Times New Roman" w:hAnsi="Times New Roman" w:cs="Times New Roman"/>
          <w:b/>
          <w:sz w:val="28"/>
          <w:szCs w:val="28"/>
        </w:rPr>
        <w:t>или</w:t>
      </w:r>
      <w:r w:rsidR="0020658B" w:rsidRPr="00ED6D47">
        <w:rPr>
          <w:rFonts w:ascii="Times New Roman" w:hAnsi="Times New Roman" w:cs="Times New Roman"/>
          <w:b/>
          <w:sz w:val="28"/>
          <w:szCs w:val="28"/>
        </w:rPr>
        <w:t>)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0489">
        <w:rPr>
          <w:rFonts w:ascii="Times New Roman" w:hAnsi="Times New Roman" w:cs="Times New Roman"/>
          <w:b/>
          <w:sz w:val="28"/>
          <w:szCs w:val="28"/>
        </w:rPr>
        <w:t xml:space="preserve">объектах </w:t>
      </w:r>
      <w:r w:rsidRPr="00ED6D47">
        <w:rPr>
          <w:rFonts w:ascii="Times New Roman" w:hAnsi="Times New Roman" w:cs="Times New Roman"/>
          <w:b/>
          <w:sz w:val="28"/>
          <w:szCs w:val="28"/>
        </w:rPr>
        <w:t>иной инфраструктуры (специальных сервисах)</w:t>
      </w:r>
      <w:r w:rsidRPr="00ED6D47">
        <w:rPr>
          <w:rFonts w:ascii="Times New Roman" w:hAnsi="Times New Roman" w:cs="Times New Roman"/>
          <w:sz w:val="28"/>
          <w:szCs w:val="28"/>
        </w:rPr>
        <w:t xml:space="preserve">, капитальное строительство, модернизация и (или) реконструкция (техническое присоединение) которых осуществляется в рамках КИПР. По каждому </w:t>
      </w:r>
      <w:r w:rsidR="00D40728" w:rsidRPr="00ED6D47">
        <w:rPr>
          <w:rFonts w:ascii="Times New Roman" w:hAnsi="Times New Roman" w:cs="Times New Roman"/>
          <w:sz w:val="28"/>
          <w:szCs w:val="28"/>
        </w:rPr>
        <w:t>элементу</w:t>
      </w:r>
      <w:r w:rsidRPr="00ED6D47">
        <w:rPr>
          <w:rFonts w:ascii="Times New Roman" w:hAnsi="Times New Roman" w:cs="Times New Roman"/>
          <w:sz w:val="28"/>
          <w:szCs w:val="28"/>
        </w:rPr>
        <w:t xml:space="preserve"> технологической или иной инфраструктуры (специальному сервису) заполняется наименование объекта, а также балансодержатель данного объекта.</w:t>
      </w:r>
    </w:p>
    <w:p w:rsidR="007F33B5" w:rsidRPr="00ED6D47" w:rsidRDefault="007F33B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 производственных мощностях </w:t>
      </w:r>
      <w:r w:rsidR="00D40728" w:rsidRPr="00ED6D47">
        <w:rPr>
          <w:rFonts w:ascii="Times New Roman" w:hAnsi="Times New Roman" w:cs="Times New Roman"/>
          <w:sz w:val="28"/>
          <w:szCs w:val="28"/>
        </w:rPr>
        <w:t>элемента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технологической или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ED6D47">
        <w:rPr>
          <w:rFonts w:ascii="Times New Roman" w:hAnsi="Times New Roman" w:cs="Times New Roman"/>
          <w:sz w:val="28"/>
          <w:szCs w:val="28"/>
        </w:rPr>
        <w:t xml:space="preserve">иной инфраструктуры (специального сервиса), которые заполняются вручную. Единица измерения зависит от вида </w:t>
      </w:r>
      <w:r w:rsidR="00D40728" w:rsidRPr="00ED6D47">
        <w:rPr>
          <w:rFonts w:ascii="Times New Roman" w:hAnsi="Times New Roman" w:cs="Times New Roman"/>
          <w:sz w:val="28"/>
          <w:szCs w:val="28"/>
        </w:rPr>
        <w:t>элемента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D126EC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 (или)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D126EC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(специального сервиса)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7F33B5" w:rsidRPr="00ED6D47" w:rsidRDefault="00D126EC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 загрузке </w:t>
      </w:r>
      <w:r w:rsidR="00D40728" w:rsidRPr="00ED6D47">
        <w:rPr>
          <w:rFonts w:ascii="Times New Roman" w:hAnsi="Times New Roman" w:cs="Times New Roman"/>
          <w:sz w:val="28"/>
          <w:szCs w:val="28"/>
        </w:rPr>
        <w:t>элемента</w:t>
      </w:r>
      <w:r w:rsidR="007F33B5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или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(специального сервиса)</w:t>
      </w:r>
      <w:r w:rsidR="007F33B5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Pr="00ED6D47">
        <w:rPr>
          <w:rFonts w:ascii="Times New Roman" w:hAnsi="Times New Roman" w:cs="Times New Roman"/>
          <w:sz w:val="28"/>
          <w:szCs w:val="28"/>
        </w:rPr>
        <w:t xml:space="preserve">заказами </w:t>
      </w:r>
      <w:r w:rsidR="007F33B5" w:rsidRPr="00ED6D47">
        <w:rPr>
          <w:rFonts w:ascii="Times New Roman" w:hAnsi="Times New Roman" w:cs="Times New Roman"/>
          <w:sz w:val="28"/>
          <w:szCs w:val="28"/>
        </w:rPr>
        <w:t>участник</w:t>
      </w:r>
      <w:r w:rsidRPr="00ED6D47">
        <w:rPr>
          <w:rFonts w:ascii="Times New Roman" w:hAnsi="Times New Roman" w:cs="Times New Roman"/>
          <w:sz w:val="28"/>
          <w:szCs w:val="28"/>
        </w:rPr>
        <w:t>ов</w:t>
      </w:r>
      <w:r w:rsidR="007F33B5" w:rsidRPr="00ED6D47">
        <w:rPr>
          <w:rFonts w:ascii="Times New Roman" w:hAnsi="Times New Roman" w:cs="Times New Roman"/>
          <w:sz w:val="28"/>
          <w:szCs w:val="28"/>
        </w:rPr>
        <w:t xml:space="preserve"> КИПР (установленная мощность потребления участников КИПР данного объекта, необходимая для обеспечени</w:t>
      </w:r>
      <w:r w:rsidR="00C567E0">
        <w:rPr>
          <w:rFonts w:ascii="Times New Roman" w:hAnsi="Times New Roman" w:cs="Times New Roman"/>
          <w:sz w:val="28"/>
          <w:szCs w:val="28"/>
        </w:rPr>
        <w:t>я деятельности участников КИПР)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7F33B5"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</w:t>
      </w:r>
      <w:r w:rsidR="00C567E0">
        <w:rPr>
          <w:rFonts w:ascii="Times New Roman" w:hAnsi="Times New Roman" w:cs="Times New Roman"/>
          <w:sz w:val="28"/>
          <w:szCs w:val="28"/>
        </w:rPr>
        <w:t>ия потребностей участников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8B147F" w:rsidRPr="00ED6D47">
        <w:rPr>
          <w:rFonts w:ascii="Times New Roman" w:hAnsi="Times New Roman" w:cs="Times New Roman"/>
          <w:sz w:val="28"/>
          <w:szCs w:val="28"/>
        </w:rPr>
        <w:t>и управляюще</w:t>
      </w:r>
      <w:proofErr w:type="gramStart"/>
      <w:r w:rsidR="008B147F"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8B147F" w:rsidRPr="00ED6D47">
        <w:rPr>
          <w:rFonts w:ascii="Times New Roman" w:hAnsi="Times New Roman" w:cs="Times New Roman"/>
          <w:sz w:val="28"/>
          <w:szCs w:val="28"/>
        </w:rPr>
        <w:t xml:space="preserve">их) компании(й) КИПР </w:t>
      </w:r>
      <w:r w:rsidR="007F33B5" w:rsidRPr="00ED6D47">
        <w:rPr>
          <w:rFonts w:ascii="Times New Roman" w:hAnsi="Times New Roman" w:cs="Times New Roman"/>
          <w:sz w:val="28"/>
          <w:szCs w:val="28"/>
        </w:rPr>
        <w:t xml:space="preserve">в </w:t>
      </w:r>
      <w:r w:rsidR="000C121D" w:rsidRPr="00ED6D47">
        <w:rPr>
          <w:rFonts w:ascii="Times New Roman" w:hAnsi="Times New Roman" w:cs="Times New Roman"/>
          <w:sz w:val="28"/>
          <w:szCs w:val="28"/>
        </w:rPr>
        <w:t>технологической или иной инфраструктуре (специальном сервисе)</w:t>
      </w:r>
      <w:r w:rsidR="00165A8F">
        <w:rPr>
          <w:rFonts w:ascii="Times New Roman" w:hAnsi="Times New Roman" w:cs="Times New Roman"/>
          <w:sz w:val="28"/>
          <w:szCs w:val="28"/>
        </w:rPr>
        <w:t xml:space="preserve"> (по типовым участникам КИПР расчет осуществляется в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="007F33B5" w:rsidRPr="00ED6D47">
        <w:rPr>
          <w:rFonts w:ascii="Times New Roman" w:hAnsi="Times New Roman" w:cs="Times New Roman"/>
          <w:sz w:val="28"/>
          <w:szCs w:val="28"/>
        </w:rPr>
        <w:t>.</w:t>
      </w:r>
    </w:p>
    <w:p w:rsidR="007F33B5" w:rsidRPr="00ED6D47" w:rsidRDefault="007F33B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</w:t>
      </w:r>
      <w:r w:rsidR="00697235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содержит данные о резерве </w:t>
      </w:r>
      <w:r w:rsidR="00697235" w:rsidRPr="00ED6D47">
        <w:rPr>
          <w:rFonts w:ascii="Times New Roman" w:hAnsi="Times New Roman" w:cs="Times New Roman"/>
          <w:sz w:val="28"/>
          <w:szCs w:val="28"/>
        </w:rPr>
        <w:t>производственных мощностей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D40728" w:rsidRPr="00ED6D47">
        <w:rPr>
          <w:rFonts w:ascii="Times New Roman" w:hAnsi="Times New Roman" w:cs="Times New Roman"/>
          <w:sz w:val="28"/>
          <w:szCs w:val="28"/>
        </w:rPr>
        <w:t>элемента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697235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или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97235" w:rsidRPr="00ED6D47">
        <w:rPr>
          <w:rFonts w:ascii="Times New Roman" w:hAnsi="Times New Roman" w:cs="Times New Roman"/>
          <w:sz w:val="28"/>
          <w:szCs w:val="28"/>
        </w:rPr>
        <w:t xml:space="preserve">иной инфраструктуры (специального сервиса) </w:t>
      </w:r>
      <w:r w:rsidRPr="00ED6D47">
        <w:rPr>
          <w:rFonts w:ascii="Times New Roman" w:hAnsi="Times New Roman" w:cs="Times New Roman"/>
          <w:sz w:val="28"/>
          <w:szCs w:val="28"/>
        </w:rPr>
        <w:t>и заполняется путем вычитания из значений строки 0010 (</w:t>
      </w:r>
      <w:r w:rsidR="00697235" w:rsidRPr="00ED6D47">
        <w:rPr>
          <w:rFonts w:ascii="Times New Roman" w:hAnsi="Times New Roman" w:cs="Times New Roman"/>
          <w:sz w:val="28"/>
          <w:szCs w:val="28"/>
        </w:rPr>
        <w:t>производственные</w:t>
      </w:r>
      <w:r w:rsidRPr="00ED6D47">
        <w:rPr>
          <w:rFonts w:ascii="Times New Roman" w:hAnsi="Times New Roman" w:cs="Times New Roman"/>
          <w:sz w:val="28"/>
          <w:szCs w:val="28"/>
        </w:rPr>
        <w:t xml:space="preserve"> мощн</w:t>
      </w:r>
      <w:r w:rsidR="00697235" w:rsidRPr="00ED6D47">
        <w:rPr>
          <w:rFonts w:ascii="Times New Roman" w:hAnsi="Times New Roman" w:cs="Times New Roman"/>
          <w:sz w:val="28"/>
          <w:szCs w:val="28"/>
        </w:rPr>
        <w:t>ости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D40728" w:rsidRPr="00ED6D47">
        <w:rPr>
          <w:rFonts w:ascii="Times New Roman" w:hAnsi="Times New Roman" w:cs="Times New Roman"/>
          <w:sz w:val="28"/>
          <w:szCs w:val="28"/>
        </w:rPr>
        <w:t>элемента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697235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или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97235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(специального сервиса</w:t>
      </w:r>
      <w:r w:rsidRPr="00ED6D47">
        <w:rPr>
          <w:rFonts w:ascii="Times New Roman" w:hAnsi="Times New Roman" w:cs="Times New Roman"/>
          <w:sz w:val="28"/>
          <w:szCs w:val="28"/>
        </w:rPr>
        <w:t>)</w:t>
      </w:r>
      <w:r w:rsidR="00697235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значений строки 0020 (</w:t>
      </w:r>
      <w:r w:rsidR="00697235" w:rsidRPr="00ED6D47">
        <w:rPr>
          <w:rFonts w:ascii="Times New Roman" w:hAnsi="Times New Roman" w:cs="Times New Roman"/>
          <w:sz w:val="28"/>
          <w:szCs w:val="28"/>
        </w:rPr>
        <w:t xml:space="preserve">загрузка </w:t>
      </w:r>
      <w:r w:rsidR="00D40728" w:rsidRPr="00ED6D47">
        <w:rPr>
          <w:rFonts w:ascii="Times New Roman" w:hAnsi="Times New Roman" w:cs="Times New Roman"/>
          <w:sz w:val="28"/>
          <w:szCs w:val="28"/>
        </w:rPr>
        <w:t>элемента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697235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или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97235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(специального сервиса) заказами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697235" w:rsidRPr="00ED6D47">
        <w:rPr>
          <w:rFonts w:ascii="Times New Roman" w:hAnsi="Times New Roman" w:cs="Times New Roman"/>
          <w:sz w:val="28"/>
          <w:szCs w:val="28"/>
        </w:rPr>
        <w:t>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КИПР).</w:t>
      </w:r>
    </w:p>
    <w:p w:rsidR="00697235" w:rsidRPr="00ED6D47" w:rsidRDefault="0069723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 площади </w:t>
      </w:r>
      <w:r w:rsidR="00D40728" w:rsidRPr="00ED6D47">
        <w:rPr>
          <w:rFonts w:ascii="Times New Roman" w:hAnsi="Times New Roman" w:cs="Times New Roman"/>
          <w:sz w:val="28"/>
          <w:szCs w:val="28"/>
        </w:rPr>
        <w:t>элемента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технологической или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ED6D47">
        <w:rPr>
          <w:rFonts w:ascii="Times New Roman" w:hAnsi="Times New Roman" w:cs="Times New Roman"/>
          <w:sz w:val="28"/>
          <w:szCs w:val="28"/>
        </w:rPr>
        <w:t>иной инфраструктуры, капиталь</w:t>
      </w:r>
      <w:r w:rsidR="00C567E0">
        <w:rPr>
          <w:rFonts w:ascii="Times New Roman" w:hAnsi="Times New Roman" w:cs="Times New Roman"/>
          <w:sz w:val="28"/>
          <w:szCs w:val="28"/>
        </w:rPr>
        <w:t>ное строительство, модернизация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(или) реконструкция которого осуществляется в рамках КИПР, и заполняется вручную.</w:t>
      </w:r>
    </w:p>
    <w:p w:rsidR="008B147F" w:rsidRPr="00ED6D47" w:rsidRDefault="00697235" w:rsidP="008B147F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0050 содержит данные об использовании площадей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элемента </w:t>
      </w:r>
      <w:r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или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ED6D47">
        <w:rPr>
          <w:rFonts w:ascii="Times New Roman" w:hAnsi="Times New Roman" w:cs="Times New Roman"/>
          <w:sz w:val="28"/>
          <w:szCs w:val="28"/>
        </w:rPr>
        <w:t>иной инфраструктуры, капитальное строительство, модернизация и (или) реконструкция которого осуществляется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в рамках КИПР, участниками КИПР, и заполняется </w:t>
      </w:r>
      <w:r w:rsidR="008B147F" w:rsidRPr="00ED6D47">
        <w:rPr>
          <w:rFonts w:ascii="Times New Roman" w:hAnsi="Times New Roman" w:cs="Times New Roman"/>
          <w:sz w:val="28"/>
          <w:szCs w:val="28"/>
        </w:rPr>
        <w:t xml:space="preserve">путем суммирования </w:t>
      </w:r>
      <w:r w:rsidR="008B147F" w:rsidRPr="00ED6D47">
        <w:rPr>
          <w:rFonts w:ascii="Times New Roman" w:hAnsi="Times New Roman" w:cs="Times New Roman"/>
          <w:sz w:val="28"/>
          <w:szCs w:val="28"/>
        </w:rPr>
        <w:lastRenderedPageBreak/>
        <w:t>потребностей участников КИПР и управляюще</w:t>
      </w:r>
      <w:proofErr w:type="gramStart"/>
      <w:r w:rsidR="008B147F"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8B147F" w:rsidRPr="00ED6D47">
        <w:rPr>
          <w:rFonts w:ascii="Times New Roman" w:hAnsi="Times New Roman" w:cs="Times New Roman"/>
          <w:sz w:val="28"/>
          <w:szCs w:val="28"/>
        </w:rPr>
        <w:t>их) компании(й)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8B147F" w:rsidRPr="00ED6D47">
        <w:rPr>
          <w:rFonts w:ascii="Times New Roman" w:hAnsi="Times New Roman" w:cs="Times New Roman"/>
          <w:sz w:val="28"/>
          <w:szCs w:val="28"/>
        </w:rPr>
        <w:t>в технологической или иной инфраструктуре.</w:t>
      </w:r>
    </w:p>
    <w:p w:rsidR="00697235" w:rsidRPr="00ED6D47" w:rsidRDefault="00697235" w:rsidP="006972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0060 содержит данные о резерве площадей </w:t>
      </w:r>
      <w:r w:rsidR="00D40728" w:rsidRPr="00ED6D47">
        <w:rPr>
          <w:rFonts w:ascii="Times New Roman" w:hAnsi="Times New Roman" w:cs="Times New Roman"/>
          <w:sz w:val="28"/>
          <w:szCs w:val="28"/>
        </w:rPr>
        <w:t>элемента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технологической или </w:t>
      </w:r>
      <w:r w:rsidR="00D40728" w:rsidRPr="00ED6D47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ED6D47">
        <w:rPr>
          <w:rFonts w:ascii="Times New Roman" w:hAnsi="Times New Roman" w:cs="Times New Roman"/>
          <w:sz w:val="28"/>
          <w:szCs w:val="28"/>
        </w:rPr>
        <w:t>иной инфраструктуры и заполняется путем вычитания из значений строки 0010 (площадь объекта технологической или иной инфраструктуры) значений строки 0020 (использование площадей объекта технологической или иной инфраструктуры участниками КИПР).</w:t>
      </w:r>
    </w:p>
    <w:p w:rsidR="007F33B5" w:rsidRPr="00ED6D47" w:rsidRDefault="007F33B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</w:t>
      </w:r>
      <w:r w:rsidR="00697235" w:rsidRPr="00ED6D47">
        <w:rPr>
          <w:rFonts w:ascii="Times New Roman" w:hAnsi="Times New Roman" w:cs="Times New Roman"/>
          <w:sz w:val="28"/>
          <w:szCs w:val="28"/>
        </w:rPr>
        <w:t>7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содержит данные об инвестициях в капитальное строительство, модернизацию и (или) реконструкцию (техническое присоединение) </w:t>
      </w:r>
      <w:r w:rsidR="00ED6D47" w:rsidRPr="00ED6D47">
        <w:rPr>
          <w:rFonts w:ascii="Times New Roman" w:hAnsi="Times New Roman" w:cs="Times New Roman"/>
          <w:sz w:val="28"/>
          <w:szCs w:val="28"/>
        </w:rPr>
        <w:t>элемента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697235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или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97235" w:rsidRPr="00ED6D47">
        <w:rPr>
          <w:rFonts w:ascii="Times New Roman" w:hAnsi="Times New Roman" w:cs="Times New Roman"/>
          <w:sz w:val="28"/>
          <w:szCs w:val="28"/>
        </w:rPr>
        <w:t>иной инфраструктуры (</w:t>
      </w:r>
      <w:r w:rsidR="0020658B" w:rsidRPr="00ED6D47">
        <w:rPr>
          <w:rFonts w:ascii="Times New Roman" w:hAnsi="Times New Roman" w:cs="Times New Roman"/>
          <w:sz w:val="28"/>
          <w:szCs w:val="28"/>
        </w:rPr>
        <w:t>специальны</w:t>
      </w:r>
      <w:r w:rsidR="00B20445">
        <w:rPr>
          <w:rFonts w:ascii="Times New Roman" w:hAnsi="Times New Roman" w:cs="Times New Roman"/>
          <w:sz w:val="28"/>
          <w:szCs w:val="28"/>
        </w:rPr>
        <w:t>й</w:t>
      </w:r>
      <w:r w:rsidR="00697235" w:rsidRPr="00ED6D47">
        <w:rPr>
          <w:rFonts w:ascii="Times New Roman" w:hAnsi="Times New Roman" w:cs="Times New Roman"/>
          <w:sz w:val="28"/>
          <w:szCs w:val="28"/>
        </w:rPr>
        <w:t xml:space="preserve"> сервис)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</w:t>
      </w:r>
      <w:r w:rsidR="00697235" w:rsidRPr="00ED6D47">
        <w:rPr>
          <w:rFonts w:ascii="Times New Roman" w:hAnsi="Times New Roman" w:cs="Times New Roman"/>
          <w:sz w:val="28"/>
          <w:szCs w:val="28"/>
        </w:rPr>
        <w:t xml:space="preserve">по всем </w:t>
      </w:r>
      <w:r w:rsidR="00B20445">
        <w:rPr>
          <w:rFonts w:ascii="Times New Roman" w:hAnsi="Times New Roman" w:cs="Times New Roman"/>
          <w:sz w:val="28"/>
          <w:szCs w:val="28"/>
        </w:rPr>
        <w:t>элементам</w:t>
      </w:r>
      <w:r w:rsidR="00B20445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697235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или </w:t>
      </w:r>
      <w:r w:rsidR="00B20445">
        <w:rPr>
          <w:rFonts w:ascii="Times New Roman" w:hAnsi="Times New Roman" w:cs="Times New Roman"/>
          <w:sz w:val="28"/>
          <w:szCs w:val="28"/>
        </w:rPr>
        <w:t xml:space="preserve">объектам 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иной инфраструктуры (специальным сервисам) </w:t>
      </w:r>
      <w:r w:rsidRPr="00ED6D47">
        <w:rPr>
          <w:rFonts w:ascii="Times New Roman" w:hAnsi="Times New Roman" w:cs="Times New Roman"/>
          <w:sz w:val="28"/>
          <w:szCs w:val="28"/>
        </w:rPr>
        <w:t>вручную.</w:t>
      </w:r>
    </w:p>
    <w:p w:rsidR="007F33B5" w:rsidRPr="00ED6D47" w:rsidRDefault="007F33B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2 раздела </w:t>
      </w:r>
      <w:r w:rsidR="0020658B" w:rsidRPr="00ED6D47">
        <w:rPr>
          <w:rFonts w:ascii="Times New Roman" w:hAnsi="Times New Roman" w:cs="Times New Roman"/>
          <w:sz w:val="28"/>
          <w:szCs w:val="28"/>
        </w:rPr>
        <w:t>9</w:t>
      </w:r>
      <w:r w:rsidR="00C567E0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</w:t>
      </w:r>
      <w:r w:rsidRPr="00ED6D47">
        <w:rPr>
          <w:rFonts w:ascii="Times New Roman" w:hAnsi="Times New Roman" w:cs="Times New Roman"/>
          <w:b/>
          <w:sz w:val="28"/>
          <w:szCs w:val="28"/>
        </w:rPr>
        <w:t>финансовых показателях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по всем </w:t>
      </w:r>
      <w:r w:rsidR="00ED6D47" w:rsidRPr="00ED6D47">
        <w:rPr>
          <w:rFonts w:ascii="Times New Roman" w:hAnsi="Times New Roman" w:cs="Times New Roman"/>
          <w:sz w:val="28"/>
          <w:szCs w:val="28"/>
        </w:rPr>
        <w:t>элементам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 (или)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объектам </w:t>
      </w:r>
      <w:r w:rsidR="0020658B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(специальным сервисам)</w:t>
      </w:r>
      <w:r w:rsidRPr="00ED6D47">
        <w:rPr>
          <w:rFonts w:ascii="Times New Roman" w:hAnsi="Times New Roman" w:cs="Times New Roman"/>
          <w:sz w:val="28"/>
          <w:szCs w:val="28"/>
        </w:rPr>
        <w:t>, капитальное строительство, модернизация и (или) реконструкция (техническое присоединение) которых осуществляется в рамках КИПР.</w:t>
      </w:r>
    </w:p>
    <w:p w:rsidR="007F33B5" w:rsidRPr="00ED6D47" w:rsidRDefault="007F33B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по выручке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</w:t>
      </w:r>
      <w:r w:rsidR="00ED6D47" w:rsidRPr="00ED6D47">
        <w:rPr>
          <w:rFonts w:ascii="Times New Roman" w:hAnsi="Times New Roman" w:cs="Times New Roman"/>
          <w:sz w:val="28"/>
          <w:szCs w:val="28"/>
        </w:rPr>
        <w:t>элементов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 (или)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0658B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</w:t>
      </w:r>
      <w:r w:rsidR="00B20445">
        <w:rPr>
          <w:rFonts w:ascii="Times New Roman" w:hAnsi="Times New Roman" w:cs="Times New Roman"/>
          <w:sz w:val="28"/>
          <w:szCs w:val="28"/>
        </w:rPr>
        <w:t>ых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B20445">
        <w:rPr>
          <w:rFonts w:ascii="Times New Roman" w:hAnsi="Times New Roman" w:cs="Times New Roman"/>
          <w:sz w:val="28"/>
          <w:szCs w:val="28"/>
        </w:rPr>
        <w:t>ов</w:t>
      </w:r>
      <w:r w:rsidR="0020658B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объектов.</w:t>
      </w:r>
    </w:p>
    <w:p w:rsidR="007F33B5" w:rsidRPr="00ED6D47" w:rsidRDefault="007F33B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по расходам, связанным с производством и реализацией,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</w:t>
      </w:r>
      <w:r w:rsidR="00ED6D47" w:rsidRPr="00ED6D47">
        <w:rPr>
          <w:rFonts w:ascii="Times New Roman" w:hAnsi="Times New Roman" w:cs="Times New Roman"/>
          <w:sz w:val="28"/>
          <w:szCs w:val="28"/>
        </w:rPr>
        <w:t>элементов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 (или)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0658B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</w:t>
      </w:r>
      <w:r w:rsidR="00B20445">
        <w:rPr>
          <w:rFonts w:ascii="Times New Roman" w:hAnsi="Times New Roman" w:cs="Times New Roman"/>
          <w:sz w:val="28"/>
          <w:szCs w:val="28"/>
        </w:rPr>
        <w:t>ых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B20445">
        <w:rPr>
          <w:rFonts w:ascii="Times New Roman" w:hAnsi="Times New Roman" w:cs="Times New Roman"/>
          <w:sz w:val="28"/>
          <w:szCs w:val="28"/>
        </w:rPr>
        <w:t>ов</w:t>
      </w:r>
      <w:r w:rsidR="0020658B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 эксплуатацию данных объектов.</w:t>
      </w:r>
    </w:p>
    <w:p w:rsidR="007F33B5" w:rsidRPr="00ED6D47" w:rsidRDefault="007F33B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данные по прибыли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</w:t>
      </w:r>
      <w:r w:rsidR="00ED6D47" w:rsidRPr="00ED6D47">
        <w:rPr>
          <w:rFonts w:ascii="Times New Roman" w:hAnsi="Times New Roman" w:cs="Times New Roman"/>
          <w:sz w:val="28"/>
          <w:szCs w:val="28"/>
        </w:rPr>
        <w:t>элементов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 (или)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0658B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</w:t>
      </w:r>
      <w:r w:rsidR="00B20445">
        <w:rPr>
          <w:rFonts w:ascii="Times New Roman" w:hAnsi="Times New Roman" w:cs="Times New Roman"/>
          <w:sz w:val="28"/>
          <w:szCs w:val="28"/>
        </w:rPr>
        <w:t>ых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B20445">
        <w:rPr>
          <w:rFonts w:ascii="Times New Roman" w:hAnsi="Times New Roman" w:cs="Times New Roman"/>
          <w:sz w:val="28"/>
          <w:szCs w:val="28"/>
        </w:rPr>
        <w:t>ов</w:t>
      </w:r>
      <w:r w:rsidR="0020658B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от эксплуатации данных объектов и заполняется путем вычитания из значения строки 0010 значения строки 0020.</w:t>
      </w:r>
    </w:p>
    <w:p w:rsidR="007F33B5" w:rsidRPr="00ED6D47" w:rsidRDefault="007F33B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0040 содержит данные об инвестициях в капитальное строительство, модернизацию и (или) реконструкцию (техническое присоединение) </w:t>
      </w:r>
      <w:r w:rsidR="00ED6D47" w:rsidRPr="00ED6D47">
        <w:rPr>
          <w:rFonts w:ascii="Times New Roman" w:hAnsi="Times New Roman" w:cs="Times New Roman"/>
          <w:sz w:val="28"/>
          <w:szCs w:val="28"/>
        </w:rPr>
        <w:t>элементов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 (или)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0658B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</w:t>
      </w:r>
      <w:r w:rsidR="00B20445">
        <w:rPr>
          <w:rFonts w:ascii="Times New Roman" w:hAnsi="Times New Roman" w:cs="Times New Roman"/>
          <w:sz w:val="28"/>
          <w:szCs w:val="28"/>
        </w:rPr>
        <w:t>ые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B20445">
        <w:rPr>
          <w:rFonts w:ascii="Times New Roman" w:hAnsi="Times New Roman" w:cs="Times New Roman"/>
          <w:sz w:val="28"/>
          <w:szCs w:val="28"/>
        </w:rPr>
        <w:t>ы</w:t>
      </w:r>
      <w:r w:rsidR="0020658B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 суммирования значений строк 007</w:t>
      </w:r>
      <w:r w:rsidRPr="00ED6D47">
        <w:rPr>
          <w:rFonts w:ascii="Times New Roman" w:hAnsi="Times New Roman" w:cs="Times New Roman"/>
          <w:sz w:val="28"/>
          <w:szCs w:val="28"/>
        </w:rPr>
        <w:t xml:space="preserve">0 подраздела 1 раздела </w:t>
      </w:r>
      <w:r w:rsidR="0020658B" w:rsidRPr="00ED6D47">
        <w:rPr>
          <w:rFonts w:ascii="Times New Roman" w:hAnsi="Times New Roman" w:cs="Times New Roman"/>
          <w:sz w:val="28"/>
          <w:szCs w:val="28"/>
        </w:rPr>
        <w:t>9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по всем </w:t>
      </w:r>
      <w:r w:rsidR="005D0489">
        <w:rPr>
          <w:rFonts w:ascii="Times New Roman" w:hAnsi="Times New Roman" w:cs="Times New Roman"/>
          <w:sz w:val="28"/>
          <w:szCs w:val="28"/>
        </w:rPr>
        <w:t>элементам технологической и (или) объектам иной инфраструктуры (специальным сервисам)</w:t>
      </w:r>
      <w:r w:rsidRPr="00ED6D47">
        <w:rPr>
          <w:rFonts w:ascii="Times New Roman" w:hAnsi="Times New Roman" w:cs="Times New Roman"/>
          <w:sz w:val="28"/>
          <w:szCs w:val="28"/>
        </w:rPr>
        <w:t xml:space="preserve">. Значение строки 0040 не может превышать суммы значений строк 0010 (финансовая государственная поддержка на инвестиционной стадии), 0030 (собственные вложения), 0040 (объем привлеченных кредитных средств) подраздела 3 раздела </w:t>
      </w:r>
      <w:r w:rsidR="0020658B" w:rsidRPr="00ED6D47">
        <w:rPr>
          <w:rFonts w:ascii="Times New Roman" w:hAnsi="Times New Roman" w:cs="Times New Roman"/>
          <w:sz w:val="28"/>
          <w:szCs w:val="28"/>
        </w:rPr>
        <w:t>9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КИПР.</w:t>
      </w:r>
    </w:p>
    <w:p w:rsidR="007F33B5" w:rsidRPr="00ED6D47" w:rsidRDefault="007F33B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Строка 0050 содержит данные о налоговых платежах балансодержател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ей) </w:t>
      </w:r>
      <w:r w:rsidR="00ED6D47" w:rsidRPr="00ED6D47">
        <w:rPr>
          <w:rFonts w:ascii="Times New Roman" w:hAnsi="Times New Roman" w:cs="Times New Roman"/>
          <w:sz w:val="28"/>
          <w:szCs w:val="28"/>
        </w:rPr>
        <w:t>элементов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 (или)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0658B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</w:t>
      </w:r>
      <w:r w:rsidR="00B20445">
        <w:rPr>
          <w:rFonts w:ascii="Times New Roman" w:hAnsi="Times New Roman" w:cs="Times New Roman"/>
          <w:sz w:val="28"/>
          <w:szCs w:val="28"/>
        </w:rPr>
        <w:t>ых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B20445">
        <w:rPr>
          <w:rFonts w:ascii="Times New Roman" w:hAnsi="Times New Roman" w:cs="Times New Roman"/>
          <w:sz w:val="28"/>
          <w:szCs w:val="28"/>
        </w:rPr>
        <w:t>ов</w:t>
      </w:r>
      <w:r w:rsidR="0020658B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 заполняется путем суммирования строк 0051 (налоговые платежи в федеральный бюджет) и 0052 (налоговые платежи в бюджет субъекта Российской Федерации), которые заполняются вручную.</w:t>
      </w:r>
    </w:p>
    <w:p w:rsidR="007F33B5" w:rsidRPr="00ED6D47" w:rsidRDefault="007F33B5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Подраздел 3 раздела </w:t>
      </w:r>
      <w:r w:rsidR="0020658B" w:rsidRPr="00ED6D47">
        <w:rPr>
          <w:rFonts w:ascii="Times New Roman" w:hAnsi="Times New Roman" w:cs="Times New Roman"/>
          <w:sz w:val="28"/>
          <w:szCs w:val="28"/>
        </w:rPr>
        <w:t>9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>источниках финансирования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модернизации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 (или) реконструкции (технического присоединения) всех </w:t>
      </w:r>
      <w:r w:rsidR="00ED6D47" w:rsidRPr="00ED6D47">
        <w:rPr>
          <w:rFonts w:ascii="Times New Roman" w:hAnsi="Times New Roman" w:cs="Times New Roman"/>
          <w:sz w:val="28"/>
          <w:szCs w:val="28"/>
        </w:rPr>
        <w:t>элементов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 (или)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0658B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(специальных сервисов)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рамках КИПР.</w:t>
      </w:r>
    </w:p>
    <w:p w:rsidR="007F33B5" w:rsidRPr="00ED6D47" w:rsidRDefault="007F33B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 финансовой государственной поддержке капитального строительства, модернизации и (или) реконструкции (технического присоединения) </w:t>
      </w:r>
      <w:r w:rsidR="00ED6D47" w:rsidRPr="00ED6D47">
        <w:rPr>
          <w:rFonts w:ascii="Times New Roman" w:hAnsi="Times New Roman" w:cs="Times New Roman"/>
          <w:sz w:val="28"/>
          <w:szCs w:val="28"/>
        </w:rPr>
        <w:t>элементов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 (или)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0658B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</w:t>
      </w:r>
      <w:r w:rsidR="00B20445">
        <w:rPr>
          <w:rFonts w:ascii="Times New Roman" w:hAnsi="Times New Roman" w:cs="Times New Roman"/>
          <w:sz w:val="28"/>
          <w:szCs w:val="28"/>
        </w:rPr>
        <w:t>ых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B20445">
        <w:rPr>
          <w:rFonts w:ascii="Times New Roman" w:hAnsi="Times New Roman" w:cs="Times New Roman"/>
          <w:sz w:val="28"/>
          <w:szCs w:val="28"/>
        </w:rPr>
        <w:t>ов</w:t>
      </w:r>
      <w:r w:rsidR="0020658B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в рамка</w:t>
      </w:r>
      <w:r w:rsidR="00C567E0">
        <w:rPr>
          <w:rFonts w:ascii="Times New Roman" w:hAnsi="Times New Roman" w:cs="Times New Roman"/>
          <w:sz w:val="28"/>
          <w:szCs w:val="28"/>
        </w:rPr>
        <w:t>х КИПР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инвестиционного стадии и заполняется путем суммирования строк 0011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(за счет средств федерального бюджета) и 0012 (за счет средств бюджета субъекта Российской Федерации), которые заполняются вручную.</w:t>
      </w:r>
      <w:proofErr w:type="gramEnd"/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0010 не может превышать значения строки 0040 подраздела 2 раздела 9 паспорта КИПР.</w:t>
      </w:r>
    </w:p>
    <w:p w:rsidR="007F33B5" w:rsidRPr="00ED6D47" w:rsidRDefault="007F33B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иной государственной поддержке капитального строительства, модернизации и (или) реконструкции (технического присоединения) </w:t>
      </w:r>
      <w:r w:rsidR="00ED6D47" w:rsidRPr="00ED6D47">
        <w:rPr>
          <w:rFonts w:ascii="Times New Roman" w:hAnsi="Times New Roman" w:cs="Times New Roman"/>
          <w:sz w:val="28"/>
          <w:szCs w:val="28"/>
        </w:rPr>
        <w:t>элементов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 (или)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0658B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</w:t>
      </w:r>
      <w:r w:rsidR="00B20445">
        <w:rPr>
          <w:rFonts w:ascii="Times New Roman" w:hAnsi="Times New Roman" w:cs="Times New Roman"/>
          <w:sz w:val="28"/>
          <w:szCs w:val="28"/>
        </w:rPr>
        <w:t>ых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B20445">
        <w:rPr>
          <w:rFonts w:ascii="Times New Roman" w:hAnsi="Times New Roman" w:cs="Times New Roman"/>
          <w:sz w:val="28"/>
          <w:szCs w:val="28"/>
        </w:rPr>
        <w:t>ов</w:t>
      </w:r>
      <w:r w:rsidR="0020658B" w:rsidRPr="00ED6D47">
        <w:rPr>
          <w:rFonts w:ascii="Times New Roman" w:hAnsi="Times New Roman" w:cs="Times New Roman"/>
          <w:sz w:val="28"/>
          <w:szCs w:val="28"/>
        </w:rPr>
        <w:t>)</w:t>
      </w:r>
      <w:r w:rsidR="00C567E0">
        <w:rPr>
          <w:rFonts w:ascii="Times New Roman" w:hAnsi="Times New Roman" w:cs="Times New Roman"/>
          <w:sz w:val="28"/>
          <w:szCs w:val="28"/>
        </w:rPr>
        <w:t xml:space="preserve"> (государственная поддержка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эксплуатационной стадии данного объекта) и заполняется путем суммирования строк 0021 (за счет средств федерального бюджета) и 0022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(за счет средств бюджета субъекта Российской Федерации), которые заполняются вручную.</w:t>
      </w:r>
      <w:proofErr w:type="gramEnd"/>
    </w:p>
    <w:p w:rsidR="007F33B5" w:rsidRPr="00ED6D47" w:rsidRDefault="007F33B5" w:rsidP="007F33B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0030 содержит данные о собственных вложениях управляющей компании КИПР в капитальное строительство, модернизацию и (или) реконструкцию (техническое присоединение) </w:t>
      </w:r>
      <w:r w:rsidR="00ED6D47" w:rsidRPr="00ED6D47">
        <w:rPr>
          <w:rFonts w:ascii="Times New Roman" w:hAnsi="Times New Roman" w:cs="Times New Roman"/>
          <w:sz w:val="28"/>
          <w:szCs w:val="28"/>
        </w:rPr>
        <w:t>элементов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C567E0">
        <w:rPr>
          <w:rFonts w:ascii="Times New Roman" w:hAnsi="Times New Roman" w:cs="Times New Roman"/>
          <w:sz w:val="28"/>
          <w:szCs w:val="28"/>
        </w:rPr>
        <w:t>технологической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0658B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</w:t>
      </w:r>
      <w:r w:rsidR="00B20445">
        <w:rPr>
          <w:rFonts w:ascii="Times New Roman" w:hAnsi="Times New Roman" w:cs="Times New Roman"/>
          <w:sz w:val="28"/>
          <w:szCs w:val="28"/>
        </w:rPr>
        <w:t>ые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B20445">
        <w:rPr>
          <w:rFonts w:ascii="Times New Roman" w:hAnsi="Times New Roman" w:cs="Times New Roman"/>
          <w:sz w:val="28"/>
          <w:szCs w:val="28"/>
        </w:rPr>
        <w:t>ы</w:t>
      </w:r>
      <w:r w:rsidR="0020658B" w:rsidRPr="00ED6D47">
        <w:rPr>
          <w:rFonts w:ascii="Times New Roman" w:hAnsi="Times New Roman" w:cs="Times New Roman"/>
          <w:sz w:val="28"/>
          <w:szCs w:val="28"/>
        </w:rPr>
        <w:t>)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инвестиционной стадии КИПР (не учитываются средства, предоставленные управляющей компании КИПР бюджетной системой Российской Федерацией) и заполняется вручную.</w:t>
      </w:r>
    </w:p>
    <w:p w:rsidR="00CC5EFB" w:rsidRPr="00ED6D47" w:rsidRDefault="007F33B5" w:rsidP="0020658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0040 содержит данные об объеме привлеченных управляющей компанией КИПР (субъектом Российской Федерации) кредитных средств</w:t>
      </w:r>
      <w:r w:rsidR="00C567E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на капитальное строительство, модернизацию и (или) реконструкцию </w:t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 xml:space="preserve">(техническое присоединение)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элементов 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технологической и (или) </w:t>
      </w:r>
      <w:r w:rsidR="00ED6D47" w:rsidRPr="00ED6D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0658B" w:rsidRPr="00ED6D47">
        <w:rPr>
          <w:rFonts w:ascii="Times New Roman" w:hAnsi="Times New Roman" w:cs="Times New Roman"/>
          <w:sz w:val="28"/>
          <w:szCs w:val="28"/>
        </w:rPr>
        <w:t>иной инфраструктуры (специальн</w:t>
      </w:r>
      <w:r w:rsidR="00B20445">
        <w:rPr>
          <w:rFonts w:ascii="Times New Roman" w:hAnsi="Times New Roman" w:cs="Times New Roman"/>
          <w:sz w:val="28"/>
          <w:szCs w:val="28"/>
        </w:rPr>
        <w:t>ые</w:t>
      </w:r>
      <w:r w:rsidR="0020658B" w:rsidRPr="00ED6D47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B20445">
        <w:rPr>
          <w:rFonts w:ascii="Times New Roman" w:hAnsi="Times New Roman" w:cs="Times New Roman"/>
          <w:sz w:val="28"/>
          <w:szCs w:val="28"/>
        </w:rPr>
        <w:t>ы</w:t>
      </w:r>
      <w:r w:rsidR="0020658B" w:rsidRPr="00ED6D47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на инвестиционной стадии КИПР и заполняется вручную.</w:t>
      </w:r>
    </w:p>
    <w:p w:rsidR="00EE7E3D" w:rsidRPr="00ED6D47" w:rsidRDefault="00EE7E3D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Финансовое обеспечение объекта технологической и (или) иной инфраструктуры (специального сервиса) КИПР требует отдельных разъяснений в пояснительной записке к паспорту КИПР в случае: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начала капитального строительства, модернизации и (или) реконструкции данного объекта позже получения финансового обеспечения более чем на </w:t>
      </w:r>
      <w:r w:rsidR="00ED6D47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отсутствия изменений в установленной мощности данного объекта инфраструктуры по </w:t>
      </w:r>
      <w:r w:rsidR="00ED6D47" w:rsidRPr="00ED6D47">
        <w:rPr>
          <w:rFonts w:ascii="Times New Roman" w:hAnsi="Times New Roman" w:cs="Times New Roman"/>
          <w:sz w:val="28"/>
          <w:szCs w:val="28"/>
        </w:rPr>
        <w:t>окончанию каждого этапа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финансирования.</w:t>
      </w:r>
    </w:p>
    <w:p w:rsidR="00EE7E3D" w:rsidRPr="00ED6D47" w:rsidRDefault="00EE7E3D" w:rsidP="00CC5EF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EFB" w:rsidRPr="00ED6D47" w:rsidRDefault="00CC5EFB" w:rsidP="00CC5EFB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. Порядок заполнения раздела 10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proofErr w:type="gramEnd"/>
      <w:r w:rsidRPr="00ED6D47">
        <w:rPr>
          <w:rFonts w:ascii="Times New Roman" w:hAnsi="Times New Roman" w:cs="Times New Roman"/>
          <w:b/>
          <w:sz w:val="28"/>
          <w:szCs w:val="28"/>
        </w:rPr>
        <w:br/>
        <w:t>(</w:t>
      </w:r>
      <w:r w:rsidR="00E41A1D" w:rsidRPr="00ED6D47">
        <w:rPr>
          <w:rFonts w:ascii="Times New Roman" w:hAnsi="Times New Roman" w:cs="Times New Roman"/>
          <w:b/>
          <w:sz w:val="28"/>
          <w:szCs w:val="28"/>
        </w:rPr>
        <w:t>транспортная инфраструктура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КИПР</w:t>
      </w:r>
      <w:r w:rsidR="00E41A1D" w:rsidRPr="00ED6D4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E41A1D" w:rsidRPr="00ED6D47">
        <w:rPr>
          <w:rFonts w:ascii="Times New Roman" w:hAnsi="Times New Roman" w:cs="Times New Roman"/>
          <w:b/>
          <w:sz w:val="28"/>
          <w:szCs w:val="28"/>
        </w:rPr>
        <w:br/>
        <w:t>автотранспортная инфраструктура)</w:t>
      </w:r>
    </w:p>
    <w:p w:rsidR="001D0909" w:rsidRPr="00ED6D47" w:rsidRDefault="008B147F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Подраздел 1 раздела 10 паспорта КИПР содержит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проектах строительства (реконструкции) </w:t>
      </w:r>
      <w:r w:rsidRPr="00ED6D47">
        <w:rPr>
          <w:rFonts w:ascii="Times New Roman" w:hAnsi="Times New Roman" w:cs="Times New Roman"/>
          <w:b/>
          <w:sz w:val="28"/>
          <w:szCs w:val="28"/>
        </w:rPr>
        <w:t>дорожной сети</w:t>
      </w:r>
      <w:r w:rsidRPr="00ED6D47">
        <w:rPr>
          <w:rFonts w:ascii="Times New Roman" w:hAnsi="Times New Roman" w:cs="Times New Roman"/>
          <w:sz w:val="28"/>
          <w:szCs w:val="28"/>
        </w:rPr>
        <w:t>, реализация которых осуществляется в рамках КИПР</w:t>
      </w:r>
      <w:r w:rsidR="001D0909" w:rsidRPr="00ED6D47">
        <w:rPr>
          <w:rFonts w:ascii="Times New Roman" w:hAnsi="Times New Roman" w:cs="Times New Roman"/>
          <w:sz w:val="28"/>
          <w:szCs w:val="28"/>
        </w:rPr>
        <w:t>, в целях обеспечения потребностей участников КИПР и управляюще</w:t>
      </w:r>
      <w:proofErr w:type="gramStart"/>
      <w:r w:rsidR="001D0909"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1D0909" w:rsidRPr="00ED6D47">
        <w:rPr>
          <w:rFonts w:ascii="Times New Roman" w:hAnsi="Times New Roman" w:cs="Times New Roman"/>
          <w:sz w:val="28"/>
          <w:szCs w:val="28"/>
        </w:rPr>
        <w:t>их) компании(й) КИПР. По каждому проекту строительства (реконструкции) дорожной се</w:t>
      </w:r>
      <w:r w:rsidR="00080130">
        <w:rPr>
          <w:rFonts w:ascii="Times New Roman" w:hAnsi="Times New Roman" w:cs="Times New Roman"/>
          <w:sz w:val="28"/>
          <w:szCs w:val="28"/>
        </w:rPr>
        <w:t>ти указывается его наименование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="001D0909" w:rsidRPr="00ED6D47">
        <w:rPr>
          <w:rFonts w:ascii="Times New Roman" w:hAnsi="Times New Roman" w:cs="Times New Roman"/>
          <w:sz w:val="28"/>
          <w:szCs w:val="28"/>
        </w:rPr>
        <w:t>и балансодержатель данного объекта инфраструктуры.</w:t>
      </w:r>
    </w:p>
    <w:p w:rsidR="001D0909" w:rsidRPr="00ED6D47" w:rsidRDefault="001D0909" w:rsidP="001D09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о пропускной способности дорожной сети, создаваемой в рамках проекта по строительству (реконструкции) дорожной сети, и заполняется вручную.</w:t>
      </w:r>
    </w:p>
    <w:p w:rsidR="001D0909" w:rsidRPr="00ED6D47" w:rsidRDefault="001D0909" w:rsidP="001D09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о нагрузке дорожной сети и заполняется путем суммирования потребностей участников КИПР и управляюще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>их) компании(й) КИПР в автотранспортной инфраструктуре</w:t>
      </w:r>
      <w:r w:rsidR="00165A8F">
        <w:rPr>
          <w:rFonts w:ascii="Times New Roman" w:hAnsi="Times New Roman" w:cs="Times New Roman"/>
          <w:sz w:val="28"/>
          <w:szCs w:val="28"/>
        </w:rPr>
        <w:t xml:space="preserve"> (по типовым участникам КИПР расчет осуществляется в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1D0909" w:rsidRPr="00ED6D47" w:rsidRDefault="001D0909" w:rsidP="001D09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</w:t>
      </w:r>
      <w:r w:rsidR="003A3D61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>0 содержит данные о резерве пропускной способности дорожной сети, создаваемой в рамках проекта по строительству (реконструкции) дорожной сети, и заполняется путем вычитания из значений строки 0010 (пропускная способность дорожной сети) значений строки 0020 (нагрузка дорожной сети участниками КИПР и управляюще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>ими) компанией(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КИПР).</w:t>
      </w:r>
    </w:p>
    <w:p w:rsidR="001D0909" w:rsidRPr="00ED6D47" w:rsidRDefault="001D0909" w:rsidP="001D09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</w:t>
      </w:r>
      <w:r w:rsidR="003A3D61" w:rsidRPr="00ED6D47">
        <w:rPr>
          <w:rFonts w:ascii="Times New Roman" w:hAnsi="Times New Roman" w:cs="Times New Roman"/>
          <w:sz w:val="28"/>
          <w:szCs w:val="28"/>
        </w:rPr>
        <w:t>4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содержит данные об инвестициях в проект по строительству (реконструкции) дорожной сети, в том числе инвестиции по объектам капитального строительства в рамках проекта по строительству </w:t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>(реконструкции) дорожной сети, и заполняется вручную.</w:t>
      </w:r>
      <w:r w:rsidR="000F21B4" w:rsidRPr="00ED6D47">
        <w:rPr>
          <w:rFonts w:ascii="Times New Roman" w:hAnsi="Times New Roman" w:cs="Times New Roman"/>
          <w:sz w:val="28"/>
          <w:szCs w:val="28"/>
        </w:rPr>
        <w:t xml:space="preserve"> С</w:t>
      </w:r>
      <w:r w:rsidR="003A3D61" w:rsidRPr="00ED6D47">
        <w:rPr>
          <w:rFonts w:ascii="Times New Roman" w:hAnsi="Times New Roman" w:cs="Times New Roman"/>
          <w:sz w:val="28"/>
          <w:szCs w:val="28"/>
        </w:rPr>
        <w:t>умма значений строки 004</w:t>
      </w:r>
      <w:r w:rsidR="000F21B4" w:rsidRPr="00ED6D47">
        <w:rPr>
          <w:rFonts w:ascii="Times New Roman" w:hAnsi="Times New Roman" w:cs="Times New Roman"/>
          <w:sz w:val="28"/>
          <w:szCs w:val="28"/>
        </w:rPr>
        <w:t>0 по всем проектам по строительству (реконструкции) дорожной сети не может превышать суммы значений строк 0010 (финансовая государственная поддержка на инвестиционной стадии), 0030 (собственные вложения), 0040 (объем привлеченных кредитных средств) подраздела 2 раздела 10 паспорта КИПР.</w:t>
      </w:r>
    </w:p>
    <w:p w:rsidR="001D0909" w:rsidRPr="00ED6D47" w:rsidRDefault="001D0909" w:rsidP="001D090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Дополнительно по всем проектам по строительству (реконструкции) дорожной сети заполняется их совокупная пропускная способность (строка 00</w:t>
      </w:r>
      <w:r w:rsidR="000F21B4" w:rsidRPr="00ED6D47">
        <w:rPr>
          <w:rFonts w:ascii="Times New Roman" w:hAnsi="Times New Roman" w:cs="Times New Roman"/>
          <w:sz w:val="28"/>
          <w:szCs w:val="28"/>
        </w:rPr>
        <w:t>7</w:t>
      </w:r>
      <w:r w:rsidRPr="00ED6D47">
        <w:rPr>
          <w:rFonts w:ascii="Times New Roman" w:hAnsi="Times New Roman" w:cs="Times New Roman"/>
          <w:sz w:val="28"/>
          <w:szCs w:val="28"/>
        </w:rPr>
        <w:t xml:space="preserve">0) путем суммирования значений строк 0010 по всем </w:t>
      </w:r>
      <w:r w:rsidR="00080130">
        <w:rPr>
          <w:rFonts w:ascii="Times New Roman" w:hAnsi="Times New Roman" w:cs="Times New Roman"/>
          <w:sz w:val="28"/>
          <w:szCs w:val="28"/>
        </w:rPr>
        <w:t>проектам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="000F21B4" w:rsidRPr="00ED6D47">
        <w:rPr>
          <w:rFonts w:ascii="Times New Roman" w:hAnsi="Times New Roman" w:cs="Times New Roman"/>
          <w:sz w:val="28"/>
          <w:szCs w:val="28"/>
        </w:rPr>
        <w:t>по строительству (реконструкции) дорожной сети</w:t>
      </w:r>
      <w:r w:rsidRPr="00ED6D47">
        <w:rPr>
          <w:rFonts w:ascii="Times New Roman" w:hAnsi="Times New Roman" w:cs="Times New Roman"/>
          <w:sz w:val="28"/>
          <w:szCs w:val="28"/>
        </w:rPr>
        <w:t xml:space="preserve">, а также совокупный резерв </w:t>
      </w:r>
      <w:r w:rsidR="000F21B4" w:rsidRPr="00ED6D47">
        <w:rPr>
          <w:rFonts w:ascii="Times New Roman" w:hAnsi="Times New Roman" w:cs="Times New Roman"/>
          <w:sz w:val="28"/>
          <w:szCs w:val="28"/>
        </w:rPr>
        <w:t>дорожной сети (строка 008</w:t>
      </w:r>
      <w:r w:rsidRPr="00ED6D47">
        <w:rPr>
          <w:rFonts w:ascii="Times New Roman" w:hAnsi="Times New Roman" w:cs="Times New Roman"/>
          <w:sz w:val="28"/>
          <w:szCs w:val="28"/>
        </w:rPr>
        <w:t xml:space="preserve">0) путем суммирования значений строк 0040 по всем </w:t>
      </w:r>
      <w:r w:rsidR="000F21B4" w:rsidRPr="00ED6D47">
        <w:rPr>
          <w:rFonts w:ascii="Times New Roman" w:hAnsi="Times New Roman" w:cs="Times New Roman"/>
          <w:sz w:val="28"/>
          <w:szCs w:val="28"/>
        </w:rPr>
        <w:t>проектам по строительству (реконструкции) дорожной сети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0F21B4" w:rsidRPr="00ED6D47" w:rsidRDefault="000F21B4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Подраздел 2 раздела 10 паспорта КИПР содержит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об </w:t>
      </w:r>
      <w:r w:rsidRPr="00ED6D47">
        <w:rPr>
          <w:rFonts w:ascii="Times New Roman" w:hAnsi="Times New Roman" w:cs="Times New Roman"/>
          <w:b/>
          <w:sz w:val="28"/>
          <w:szCs w:val="28"/>
        </w:rPr>
        <w:t>источниках финансирования</w:t>
      </w:r>
      <w:r w:rsidRPr="00ED6D47">
        <w:rPr>
          <w:rFonts w:ascii="Times New Roman" w:hAnsi="Times New Roman" w:cs="Times New Roman"/>
          <w:sz w:val="28"/>
          <w:szCs w:val="28"/>
        </w:rPr>
        <w:t xml:space="preserve"> проектов строительства (реконструкции) дорожной сети в рамках КИПР.</w:t>
      </w:r>
    </w:p>
    <w:p w:rsidR="000F21B4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>Строка 0010 содержит данные о финансовой государственной поддержке проектов строительства (реконструкции) дорожной сети в рамках КИПР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инвестиционного стадии и заполняется путем суммирования строк 0011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(за счет средств федерального бюджета) и 0012 (за счет средств бюджета субъекта Российской Федерации), которые заполняются вручную.</w:t>
      </w:r>
      <w:proofErr w:type="gramEnd"/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0010 не может превышать суммы значений строк 0040 по всем проектам по строительству (реконструкции) дорожной сети подраздела 1 раздела 10 паспорта КИПР.</w:t>
      </w:r>
    </w:p>
    <w:p w:rsidR="000F21B4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0020 содержит данные об иной государственной поддержке проектов строительства (реконструкции) дорожной сети (государственная поддержка на эксплуатационной стадии данного объекта) и заполняется путем суммирования строк 0021 (за счет средств федерального бюджета) и 0022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(за счет средств бюджета субъекта Российской Федерации), которые заполняются вручную.</w:t>
      </w:r>
    </w:p>
    <w:p w:rsidR="000F21B4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0030 содержит данные о собственных вложениях управляющей компании КИПР в проекты строительства (реконструкции) дорожной сети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инвестиционной стадии КИПР (не учитываются средства, предоставленные управляющей компании КИПР бюджетной системой Российской Федерацией) и заполняется вручную.</w:t>
      </w:r>
    </w:p>
    <w:p w:rsidR="00CC5EFB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0040 содержит данные об объеме привлеченных управляющей компанией КИПР (субъектом Российской Федерации) кредитных средств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проекты строительства (реконструкции) дорожной сети на инвестиционной стадии КИПР и заполняется вручную.</w:t>
      </w:r>
    </w:p>
    <w:p w:rsidR="00EE7E3D" w:rsidRPr="00ED6D47" w:rsidRDefault="00EE7E3D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объекта автотранспортной инфраструктуры КИПР требует отдельных разъяснений в пояснительной записке к паспорту КИПР в случае: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начала капитального строительства, модернизации и (или) реконструкции данного объекта позже получения финансового обеспечения более чем на </w:t>
      </w:r>
      <w:r w:rsidR="00ED6D47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отсутствия изменений в установленной мощности данного объекта инфраструктуры по </w:t>
      </w:r>
      <w:r w:rsidR="00ED6D47" w:rsidRPr="00ED6D47">
        <w:rPr>
          <w:rFonts w:ascii="Times New Roman" w:hAnsi="Times New Roman" w:cs="Times New Roman"/>
          <w:sz w:val="28"/>
          <w:szCs w:val="28"/>
        </w:rPr>
        <w:t>окончанию каждого этапа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финансирования.</w:t>
      </w:r>
    </w:p>
    <w:p w:rsidR="005C5D28" w:rsidRPr="00ED6D47" w:rsidRDefault="005C5D28" w:rsidP="005C5D2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A1D" w:rsidRPr="00ED6D47" w:rsidRDefault="00E41A1D" w:rsidP="00E41A1D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. Порядок заполнения раздела 11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proofErr w:type="gramEnd"/>
      <w:r w:rsidRPr="00ED6D47">
        <w:rPr>
          <w:rFonts w:ascii="Times New Roman" w:hAnsi="Times New Roman" w:cs="Times New Roman"/>
          <w:b/>
          <w:sz w:val="28"/>
          <w:szCs w:val="28"/>
        </w:rPr>
        <w:br/>
        <w:t>(транспортная инфраструктура КИПР –</w:t>
      </w:r>
      <w:r w:rsidRPr="00ED6D47">
        <w:rPr>
          <w:rFonts w:ascii="Times New Roman" w:hAnsi="Times New Roman" w:cs="Times New Roman"/>
          <w:b/>
          <w:sz w:val="28"/>
          <w:szCs w:val="28"/>
        </w:rPr>
        <w:br/>
        <w:t>железнодорожная инфраструктура)</w:t>
      </w:r>
    </w:p>
    <w:p w:rsidR="000F21B4" w:rsidRPr="00ED6D47" w:rsidRDefault="000F21B4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Подраздел 1 раздела 11 паспорта КИПР содержит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проектах строительства (реконструкции) </w:t>
      </w:r>
      <w:r w:rsidRPr="00ED6D47">
        <w:rPr>
          <w:rFonts w:ascii="Times New Roman" w:hAnsi="Times New Roman" w:cs="Times New Roman"/>
          <w:b/>
          <w:sz w:val="28"/>
          <w:szCs w:val="28"/>
        </w:rPr>
        <w:t>железнодорожной сети</w:t>
      </w:r>
      <w:r w:rsidRPr="00ED6D47">
        <w:rPr>
          <w:rFonts w:ascii="Times New Roman" w:hAnsi="Times New Roman" w:cs="Times New Roman"/>
          <w:sz w:val="28"/>
          <w:szCs w:val="28"/>
        </w:rPr>
        <w:t>, реализация которых осуществляется в рамках КИПР, в целях обеспечения потребностей участников КИПР и управляюще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>их) компании(й) КИПР. По каждому проекту строительства (реконструкции) железнодорожной сети указывается его наименование и балансодержатель данного объекта инфраструктуры.</w:t>
      </w:r>
    </w:p>
    <w:p w:rsidR="000F21B4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 пропускной способности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 xml:space="preserve">дорожной сети, создаваемой в рамках проекта по строительству (реконструкции)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>дорожной сети, и заполняется вручную.</w:t>
      </w:r>
    </w:p>
    <w:p w:rsidR="000F21B4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 нагрузке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="00080130">
        <w:rPr>
          <w:rFonts w:ascii="Times New Roman" w:hAnsi="Times New Roman" w:cs="Times New Roman"/>
          <w:sz w:val="28"/>
          <w:szCs w:val="28"/>
        </w:rPr>
        <w:t>дорожной сети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суммирования потребностей участников КИПР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управляюще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 xml:space="preserve">их) компании(й) КИПР в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железнодорожной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инфраструктуре</w:t>
      </w:r>
      <w:r w:rsidR="00165A8F">
        <w:rPr>
          <w:rFonts w:ascii="Times New Roman" w:hAnsi="Times New Roman" w:cs="Times New Roman"/>
          <w:sz w:val="28"/>
          <w:szCs w:val="28"/>
        </w:rPr>
        <w:t xml:space="preserve"> (по типовым участникам КИПР расчет осуществляется в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с </w:t>
      </w:r>
      <w:r w:rsidR="00165A8F">
        <w:rPr>
          <w:rFonts w:ascii="Times New Roman" w:hAnsi="Times New Roman" w:cs="Times New Roman"/>
          <w:sz w:val="28"/>
          <w:szCs w:val="28"/>
        </w:rPr>
        <w:t>требованиями пункта</w:t>
      </w:r>
      <w:r w:rsidR="00165A8F" w:rsidRPr="00FF5C7F">
        <w:rPr>
          <w:rFonts w:ascii="Times New Roman" w:hAnsi="Times New Roman" w:cs="Times New Roman"/>
          <w:sz w:val="28"/>
          <w:szCs w:val="28"/>
        </w:rPr>
        <w:t xml:space="preserve"> 11 настоящих Рекомендаций</w:t>
      </w:r>
      <w:r w:rsidR="00165A8F">
        <w:rPr>
          <w:rFonts w:ascii="Times New Roman" w:hAnsi="Times New Roman" w:cs="Times New Roman"/>
          <w:sz w:val="28"/>
          <w:szCs w:val="28"/>
        </w:rPr>
        <w:t>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0F21B4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</w:t>
      </w:r>
      <w:r w:rsidR="003A3D61" w:rsidRPr="00ED6D47">
        <w:rPr>
          <w:rFonts w:ascii="Times New Roman" w:hAnsi="Times New Roman" w:cs="Times New Roman"/>
          <w:sz w:val="28"/>
          <w:szCs w:val="28"/>
        </w:rPr>
        <w:t>3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содержит данные о резерве пропускной способности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 xml:space="preserve">дорожной сети, создаваемой в рамках проекта по строительству (реконструкции)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>дорожной сети</w:t>
      </w:r>
      <w:r w:rsidR="00080130">
        <w:rPr>
          <w:rFonts w:ascii="Times New Roman" w:hAnsi="Times New Roman" w:cs="Times New Roman"/>
          <w:sz w:val="28"/>
          <w:szCs w:val="28"/>
        </w:rPr>
        <w:t>, и заполняется путем вычитания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из значений строки 0010 (пропускная способность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 xml:space="preserve">дорожной сети) значений строки 0020 (нагрузка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>дорожной сети участниками КИПР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управляюще</w:t>
      </w:r>
      <w:proofErr w:type="gramStart"/>
      <w:r w:rsidRPr="00ED6D4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ED6D47">
        <w:rPr>
          <w:rFonts w:ascii="Times New Roman" w:hAnsi="Times New Roman" w:cs="Times New Roman"/>
          <w:sz w:val="28"/>
          <w:szCs w:val="28"/>
        </w:rPr>
        <w:t>ими) компанией(</w:t>
      </w:r>
      <w:proofErr w:type="spellStart"/>
      <w:r w:rsidRPr="00ED6D47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ED6D47">
        <w:rPr>
          <w:rFonts w:ascii="Times New Roman" w:hAnsi="Times New Roman" w:cs="Times New Roman"/>
          <w:sz w:val="28"/>
          <w:szCs w:val="28"/>
        </w:rPr>
        <w:t>) КИПР).</w:t>
      </w:r>
    </w:p>
    <w:p w:rsidR="000F21B4" w:rsidRPr="00ED6D47" w:rsidRDefault="003A3D61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</w:t>
      </w:r>
      <w:r w:rsidR="000F21B4" w:rsidRPr="00ED6D47">
        <w:rPr>
          <w:rFonts w:ascii="Times New Roman" w:hAnsi="Times New Roman" w:cs="Times New Roman"/>
          <w:sz w:val="28"/>
          <w:szCs w:val="28"/>
        </w:rPr>
        <w:t xml:space="preserve">0 содержит данные об инвестициях в проект по строительству (реконструкции) </w:t>
      </w:r>
      <w:r w:rsidRPr="00ED6D47">
        <w:rPr>
          <w:rFonts w:ascii="Times New Roman" w:hAnsi="Times New Roman" w:cs="Times New Roman"/>
          <w:sz w:val="28"/>
          <w:szCs w:val="28"/>
        </w:rPr>
        <w:t>железно</w:t>
      </w:r>
      <w:r w:rsidR="000F21B4" w:rsidRPr="00ED6D47">
        <w:rPr>
          <w:rFonts w:ascii="Times New Roman" w:hAnsi="Times New Roman" w:cs="Times New Roman"/>
          <w:sz w:val="28"/>
          <w:szCs w:val="28"/>
        </w:rPr>
        <w:t xml:space="preserve">дорожной сети, в том числе инвестиции по объектам капитального строительства в рамках проекта по строительству (реконструкции) </w:t>
      </w:r>
      <w:r w:rsidRPr="00ED6D47">
        <w:rPr>
          <w:rFonts w:ascii="Times New Roman" w:hAnsi="Times New Roman" w:cs="Times New Roman"/>
          <w:sz w:val="28"/>
          <w:szCs w:val="28"/>
        </w:rPr>
        <w:t>железно</w:t>
      </w:r>
      <w:r w:rsidR="000F21B4" w:rsidRPr="00ED6D47">
        <w:rPr>
          <w:rFonts w:ascii="Times New Roman" w:hAnsi="Times New Roman" w:cs="Times New Roman"/>
          <w:sz w:val="28"/>
          <w:szCs w:val="28"/>
        </w:rPr>
        <w:t>дорожной сети, и заполняется вручную. С</w:t>
      </w:r>
      <w:r w:rsidRPr="00ED6D47">
        <w:rPr>
          <w:rFonts w:ascii="Times New Roman" w:hAnsi="Times New Roman" w:cs="Times New Roman"/>
          <w:sz w:val="28"/>
          <w:szCs w:val="28"/>
        </w:rPr>
        <w:t>умма значений строки 004</w:t>
      </w:r>
      <w:r w:rsidR="000F21B4" w:rsidRPr="00ED6D47">
        <w:rPr>
          <w:rFonts w:ascii="Times New Roman" w:hAnsi="Times New Roman" w:cs="Times New Roman"/>
          <w:sz w:val="28"/>
          <w:szCs w:val="28"/>
        </w:rPr>
        <w:t xml:space="preserve">0 по всем проектам по строительству (реконструкции) </w:t>
      </w:r>
      <w:r w:rsidRPr="00ED6D47">
        <w:rPr>
          <w:rFonts w:ascii="Times New Roman" w:hAnsi="Times New Roman" w:cs="Times New Roman"/>
          <w:sz w:val="28"/>
          <w:szCs w:val="28"/>
        </w:rPr>
        <w:t>железно</w:t>
      </w:r>
      <w:r w:rsidR="000F21B4" w:rsidRPr="00ED6D47">
        <w:rPr>
          <w:rFonts w:ascii="Times New Roman" w:hAnsi="Times New Roman" w:cs="Times New Roman"/>
          <w:sz w:val="28"/>
          <w:szCs w:val="28"/>
        </w:rPr>
        <w:t xml:space="preserve">дорожной сети не может превышать суммы значений строк 0010 </w:t>
      </w:r>
      <w:r w:rsidR="000F21B4" w:rsidRPr="00ED6D47">
        <w:rPr>
          <w:rFonts w:ascii="Times New Roman" w:hAnsi="Times New Roman" w:cs="Times New Roman"/>
          <w:sz w:val="28"/>
          <w:szCs w:val="28"/>
        </w:rPr>
        <w:lastRenderedPageBreak/>
        <w:t>(финансовая государственная поддержка на инвестиционной стадии), 0030 (собственные вложения), 0040 (объем привлеченных кредитных средств) подраздела 2 раздела 1</w:t>
      </w:r>
      <w:r w:rsidRPr="00ED6D47">
        <w:rPr>
          <w:rFonts w:ascii="Times New Roman" w:hAnsi="Times New Roman" w:cs="Times New Roman"/>
          <w:sz w:val="28"/>
          <w:szCs w:val="28"/>
        </w:rPr>
        <w:t>1</w:t>
      </w:r>
      <w:r w:rsidR="000F21B4" w:rsidRPr="00ED6D47">
        <w:rPr>
          <w:rFonts w:ascii="Times New Roman" w:hAnsi="Times New Roman" w:cs="Times New Roman"/>
          <w:sz w:val="28"/>
          <w:szCs w:val="28"/>
        </w:rPr>
        <w:t xml:space="preserve"> паспорта КИПР.</w:t>
      </w:r>
    </w:p>
    <w:p w:rsidR="000F21B4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Дополнительно по всем проектам по строительству (реконструкции)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>дорожной сети заполняется их совокупная пропускная способность (строка 0070) путем суммирования значе</w:t>
      </w:r>
      <w:r w:rsidR="00080130">
        <w:rPr>
          <w:rFonts w:ascii="Times New Roman" w:hAnsi="Times New Roman" w:cs="Times New Roman"/>
          <w:sz w:val="28"/>
          <w:szCs w:val="28"/>
        </w:rPr>
        <w:t>ний строк 0010 по всем проектам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по строительству (реконструкции)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 xml:space="preserve">дорожной сети, а также совокупный резерв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 xml:space="preserve">дорожной сети (строка 0080) путем суммирования значений строк 0040 по всем проектам по строительству (реконструкции)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>дорожной сети.</w:t>
      </w:r>
    </w:p>
    <w:p w:rsidR="000F21B4" w:rsidRPr="00ED6D47" w:rsidRDefault="003A3D61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Подраздел 2 раздела 11</w:t>
      </w:r>
      <w:r w:rsidR="00080130">
        <w:rPr>
          <w:rFonts w:ascii="Times New Roman" w:hAnsi="Times New Roman" w:cs="Times New Roman"/>
          <w:sz w:val="28"/>
          <w:szCs w:val="28"/>
        </w:rPr>
        <w:t xml:space="preserve"> паспорта КИПР содержит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="000F21B4" w:rsidRPr="00ED6D47">
        <w:rPr>
          <w:rFonts w:ascii="Times New Roman" w:hAnsi="Times New Roman" w:cs="Times New Roman"/>
          <w:sz w:val="28"/>
          <w:szCs w:val="28"/>
        </w:rPr>
        <w:t xml:space="preserve">об </w:t>
      </w:r>
      <w:r w:rsidR="000F21B4" w:rsidRPr="00ED6D47">
        <w:rPr>
          <w:rFonts w:ascii="Times New Roman" w:hAnsi="Times New Roman" w:cs="Times New Roman"/>
          <w:b/>
          <w:sz w:val="28"/>
          <w:szCs w:val="28"/>
        </w:rPr>
        <w:t>источниках финансирования</w:t>
      </w:r>
      <w:r w:rsidR="000F21B4" w:rsidRPr="00ED6D47">
        <w:rPr>
          <w:rFonts w:ascii="Times New Roman" w:hAnsi="Times New Roman" w:cs="Times New Roman"/>
          <w:sz w:val="28"/>
          <w:szCs w:val="28"/>
        </w:rPr>
        <w:t xml:space="preserve"> проектов строительства (реконструкции) </w:t>
      </w:r>
      <w:r w:rsidRPr="00ED6D47">
        <w:rPr>
          <w:rFonts w:ascii="Times New Roman" w:hAnsi="Times New Roman" w:cs="Times New Roman"/>
          <w:sz w:val="28"/>
          <w:szCs w:val="28"/>
        </w:rPr>
        <w:t>железно</w:t>
      </w:r>
      <w:r w:rsidR="000F21B4" w:rsidRPr="00ED6D47">
        <w:rPr>
          <w:rFonts w:ascii="Times New Roman" w:hAnsi="Times New Roman" w:cs="Times New Roman"/>
          <w:sz w:val="28"/>
          <w:szCs w:val="28"/>
        </w:rPr>
        <w:t>дорожной сети в рамках КИПР.</w:t>
      </w:r>
    </w:p>
    <w:p w:rsidR="000F21B4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 xml:space="preserve">Строка 0010 содержит данные о финансовой государственной поддержке проектов строительства (реконструкции)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>дорожной сети в рамках КИПР на инвестиционного стадии и заполняется путем суммирования строк 0011 (за счет средств федерального бюджета) и 0012 (за счет средств бюджета субъекта Российской Федерации), которые заполняются вручную.</w:t>
      </w:r>
      <w:proofErr w:type="gramEnd"/>
      <w:r w:rsidR="00812C5B" w:rsidRPr="00ED6D47">
        <w:rPr>
          <w:rFonts w:ascii="Times New Roman" w:hAnsi="Times New Roman" w:cs="Times New Roman"/>
          <w:sz w:val="28"/>
          <w:szCs w:val="28"/>
        </w:rPr>
        <w:t xml:space="preserve"> Значение строки 0010 не может превышать суммы значений строк 0040 по всем проектам по строительству (реконструкции) железнодорожной сети подраздела 1 раздела 11 паспорта КИПР.</w:t>
      </w:r>
    </w:p>
    <w:p w:rsidR="000F21B4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0020 содержит данные об иной государственной поддержке проектов строительства (реконструкции)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>дорожной сети (государственная поддержка на эксплуатационной стадии данного объекта)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суммирования строк 0021 (за счет средств федерального бюджета) и 0022 (за счет средств бюджета субъекта Российской Федерации), которые заполняются вручную.</w:t>
      </w:r>
    </w:p>
    <w:p w:rsidR="000F21B4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0030 содержит данные о собственных вложениях управляющей компании КИПР в проекты строительства (реконструкции)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Pr="00ED6D47">
        <w:rPr>
          <w:rFonts w:ascii="Times New Roman" w:hAnsi="Times New Roman" w:cs="Times New Roman"/>
          <w:sz w:val="28"/>
          <w:szCs w:val="28"/>
        </w:rPr>
        <w:t>дорожной сети на инвестиционной стадии КИПР (не учитываются средства, предоставленные управляющей компании КИПР бюджетной системой Российской Федерацией) и заполняется вручную.</w:t>
      </w:r>
    </w:p>
    <w:p w:rsidR="00E41A1D" w:rsidRPr="00ED6D47" w:rsidRDefault="000F21B4" w:rsidP="000F21B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0040 содержит данные об объеме привлеченных управляющей компанией КИПР (субъектом Российск</w:t>
      </w:r>
      <w:r w:rsidR="00080130">
        <w:rPr>
          <w:rFonts w:ascii="Times New Roman" w:hAnsi="Times New Roman" w:cs="Times New Roman"/>
          <w:sz w:val="28"/>
          <w:szCs w:val="28"/>
        </w:rPr>
        <w:t>ой Федерации) кредитных средств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на проекты строительства (реконструкции) </w:t>
      </w:r>
      <w:r w:rsidR="003A3D61" w:rsidRPr="00ED6D47">
        <w:rPr>
          <w:rFonts w:ascii="Times New Roman" w:hAnsi="Times New Roman" w:cs="Times New Roman"/>
          <w:sz w:val="28"/>
          <w:szCs w:val="28"/>
        </w:rPr>
        <w:t>железно</w:t>
      </w:r>
      <w:r w:rsidR="00080130">
        <w:rPr>
          <w:rFonts w:ascii="Times New Roman" w:hAnsi="Times New Roman" w:cs="Times New Roman"/>
          <w:sz w:val="28"/>
          <w:szCs w:val="28"/>
        </w:rPr>
        <w:t>дорожной сети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инвестиционной стадии КИПР и заполняется вручную.</w:t>
      </w:r>
    </w:p>
    <w:p w:rsidR="00EE7E3D" w:rsidRPr="00ED6D47" w:rsidRDefault="00EE7E3D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объекта железнодорожной инфраструктуры КИПР требует отдельных разъяснений в пояснительной записке к паспорту КИПР в случае: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начала капитального строительства, модернизации и (или) реконструкции данного объекта позже получения финансового обеспечения более чем на </w:t>
      </w:r>
      <w:r w:rsidR="00ED6D47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E7E3D" w:rsidRPr="00ED6D47" w:rsidRDefault="00EE7E3D" w:rsidP="00EE7E3D">
      <w:pPr>
        <w:pStyle w:val="a3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отсутствия изменений в установленной мощности данного объекта инфраструктуры по </w:t>
      </w:r>
      <w:r w:rsidR="00ED6D47" w:rsidRPr="00ED6D47">
        <w:rPr>
          <w:rFonts w:ascii="Times New Roman" w:hAnsi="Times New Roman" w:cs="Times New Roman"/>
          <w:sz w:val="28"/>
          <w:szCs w:val="28"/>
        </w:rPr>
        <w:t>окончанию каждого этапа</w:t>
      </w:r>
      <w:r w:rsidRPr="00ED6D47">
        <w:rPr>
          <w:rFonts w:ascii="Times New Roman" w:hAnsi="Times New Roman" w:cs="Times New Roman"/>
          <w:sz w:val="28"/>
          <w:szCs w:val="28"/>
        </w:rPr>
        <w:t xml:space="preserve"> финансирования.</w:t>
      </w:r>
    </w:p>
    <w:p w:rsidR="005C5D28" w:rsidRPr="00ED6D47" w:rsidRDefault="005C5D28" w:rsidP="005C5D2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A1D" w:rsidRPr="00ED6D47" w:rsidRDefault="00E41A1D" w:rsidP="00E41A1D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 w:rsidR="00940568" w:rsidRPr="00ED6D4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. Порядок заполнения раздела 12 паспорта </w:t>
      </w:r>
      <w:proofErr w:type="gramStart"/>
      <w:r w:rsidRPr="00ED6D47">
        <w:rPr>
          <w:rFonts w:ascii="Times New Roman" w:hAnsi="Times New Roman" w:cs="Times New Roman"/>
          <w:b/>
          <w:sz w:val="28"/>
          <w:szCs w:val="28"/>
        </w:rPr>
        <w:t>КИПР</w:t>
      </w:r>
      <w:proofErr w:type="gramEnd"/>
      <w:r w:rsidRPr="00ED6D47">
        <w:rPr>
          <w:rFonts w:ascii="Times New Roman" w:hAnsi="Times New Roman" w:cs="Times New Roman"/>
          <w:b/>
          <w:sz w:val="28"/>
          <w:szCs w:val="28"/>
        </w:rPr>
        <w:br/>
        <w:t>(управляющая(</w:t>
      </w:r>
      <w:proofErr w:type="spellStart"/>
      <w:r w:rsidRPr="00ED6D47">
        <w:rPr>
          <w:rFonts w:ascii="Times New Roman" w:hAnsi="Times New Roman" w:cs="Times New Roman"/>
          <w:b/>
          <w:sz w:val="28"/>
          <w:szCs w:val="28"/>
        </w:rPr>
        <w:t>ие</w:t>
      </w:r>
      <w:proofErr w:type="spellEnd"/>
      <w:r w:rsidRPr="00ED6D47">
        <w:rPr>
          <w:rFonts w:ascii="Times New Roman" w:hAnsi="Times New Roman" w:cs="Times New Roman"/>
          <w:b/>
          <w:sz w:val="28"/>
          <w:szCs w:val="28"/>
        </w:rPr>
        <w:t>) компания(и) КИПР)</w:t>
      </w:r>
    </w:p>
    <w:p w:rsidR="00E41A1D" w:rsidRPr="00ED6D47" w:rsidRDefault="00D60C18" w:rsidP="00030FF5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Управляющая компания КИПР – коммерческая или некоммерческая организация, созданная в соответствии с законодательством Российской Федерации, осуществляющая </w:t>
      </w:r>
      <w:r w:rsidR="00080130">
        <w:rPr>
          <w:rFonts w:ascii="Times New Roman" w:hAnsi="Times New Roman" w:cs="Times New Roman"/>
          <w:sz w:val="28"/>
          <w:szCs w:val="28"/>
        </w:rPr>
        <w:t>деятельность по управлению КИПР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и заключившая соглашение с </w:t>
      </w:r>
      <w:r w:rsidR="008F4499">
        <w:rPr>
          <w:rFonts w:ascii="Times New Roman" w:hAnsi="Times New Roman" w:cs="Times New Roman"/>
          <w:sz w:val="28"/>
          <w:szCs w:val="28"/>
        </w:rPr>
        <w:t>уполномоченным федеральным органом исполнительной власти</w:t>
      </w:r>
      <w:r w:rsidR="008F4499"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8F4499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ED6D47">
        <w:rPr>
          <w:rFonts w:ascii="Times New Roman" w:hAnsi="Times New Roman" w:cs="Times New Roman"/>
          <w:sz w:val="28"/>
          <w:szCs w:val="28"/>
        </w:rPr>
        <w:t>субъектом Российской Федерации о реализации КИПР или уполномоченная решением субъекта Российской Федерации на деятельность по управлению КИПР</w:t>
      </w:r>
      <w:r w:rsidR="008F4499">
        <w:rPr>
          <w:rFonts w:ascii="Times New Roman" w:hAnsi="Times New Roman" w:cs="Times New Roman"/>
          <w:sz w:val="28"/>
          <w:szCs w:val="28"/>
        </w:rPr>
        <w:t>, а также.</w:t>
      </w:r>
    </w:p>
    <w:p w:rsidR="00D60C18" w:rsidRPr="00ED6D47" w:rsidRDefault="00D60C1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Раздел 12 паспорта КИПР заполняется по </w:t>
      </w:r>
      <w:r w:rsidR="00940568" w:rsidRPr="00ED6D47">
        <w:rPr>
          <w:rFonts w:ascii="Times New Roman" w:hAnsi="Times New Roman" w:cs="Times New Roman"/>
          <w:sz w:val="28"/>
          <w:szCs w:val="28"/>
        </w:rPr>
        <w:t>каждой управляющей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940568" w:rsidRPr="00ED6D47">
        <w:rPr>
          <w:rFonts w:ascii="Times New Roman" w:hAnsi="Times New Roman" w:cs="Times New Roman"/>
          <w:sz w:val="28"/>
          <w:szCs w:val="28"/>
        </w:rPr>
        <w:t>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КИПР.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 По каждой управляющей компании КИПР указывается наименование управляющей компании КИПР и ее форма собственности.</w:t>
      </w:r>
    </w:p>
    <w:p w:rsidR="00940568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t xml:space="preserve">Блок 1 раздела </w:t>
      </w:r>
      <w:r w:rsidR="00BE13DA" w:rsidRPr="00ED6D47">
        <w:rPr>
          <w:rFonts w:ascii="Times New Roman" w:hAnsi="Times New Roman" w:cs="Times New Roman"/>
          <w:b/>
          <w:sz w:val="28"/>
          <w:szCs w:val="28"/>
        </w:rPr>
        <w:t>1</w:t>
      </w:r>
      <w:r w:rsidR="00080130">
        <w:rPr>
          <w:rFonts w:ascii="Times New Roman" w:hAnsi="Times New Roman" w:cs="Times New Roman"/>
          <w:b/>
          <w:sz w:val="28"/>
          <w:szCs w:val="28"/>
        </w:rPr>
        <w:t>2 паспорта КИПР содержит данные</w:t>
      </w:r>
      <w:r w:rsidR="00080130">
        <w:rPr>
          <w:rFonts w:ascii="Times New Roman" w:hAnsi="Times New Roman" w:cs="Times New Roman"/>
          <w:b/>
          <w:sz w:val="28"/>
          <w:szCs w:val="28"/>
        </w:rPr>
        <w:br/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о собственниках </w:t>
      </w:r>
      <w:r w:rsidR="00BE13DA" w:rsidRPr="00ED6D47">
        <w:rPr>
          <w:rFonts w:ascii="Times New Roman" w:hAnsi="Times New Roman" w:cs="Times New Roman"/>
          <w:b/>
          <w:sz w:val="28"/>
          <w:szCs w:val="28"/>
        </w:rPr>
        <w:t>управляющей компании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КИПР.</w:t>
      </w:r>
    </w:p>
    <w:p w:rsidR="00940568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010 раздела </w:t>
      </w:r>
      <w:r w:rsidR="00BE13DA" w:rsidRPr="00ED6D47">
        <w:rPr>
          <w:rFonts w:ascii="Times New Roman" w:hAnsi="Times New Roman" w:cs="Times New Roman"/>
          <w:sz w:val="28"/>
          <w:szCs w:val="28"/>
        </w:rPr>
        <w:t>1</w:t>
      </w:r>
      <w:r w:rsidR="00080130">
        <w:rPr>
          <w:rFonts w:ascii="Times New Roman" w:hAnsi="Times New Roman" w:cs="Times New Roman"/>
          <w:sz w:val="28"/>
          <w:szCs w:val="28"/>
        </w:rPr>
        <w:t>2 паспорта КИПР содержит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о наименовании юридического лица (Ф.И.О. физического лица) – акционера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с долей участия в капитале якорного участника КИПР свыше 5 процентов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по каждому такому юридическому (физическому) лицу.</w:t>
      </w:r>
    </w:p>
    <w:p w:rsidR="00940568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t xml:space="preserve">Блок 2 раздела </w:t>
      </w:r>
      <w:r w:rsidR="00BE13DA" w:rsidRPr="00ED6D47">
        <w:rPr>
          <w:rFonts w:ascii="Times New Roman" w:hAnsi="Times New Roman" w:cs="Times New Roman"/>
          <w:b/>
          <w:sz w:val="28"/>
          <w:szCs w:val="28"/>
        </w:rPr>
        <w:t>1</w:t>
      </w:r>
      <w:r w:rsidR="00080130">
        <w:rPr>
          <w:rFonts w:ascii="Times New Roman" w:hAnsi="Times New Roman" w:cs="Times New Roman"/>
          <w:b/>
          <w:sz w:val="28"/>
          <w:szCs w:val="28"/>
        </w:rPr>
        <w:t>2 паспорта КИПР содержит данные</w:t>
      </w:r>
      <w:r w:rsidR="00080130">
        <w:rPr>
          <w:rFonts w:ascii="Times New Roman" w:hAnsi="Times New Roman" w:cs="Times New Roman"/>
          <w:b/>
          <w:sz w:val="28"/>
          <w:szCs w:val="28"/>
        </w:rPr>
        <w:br/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о финансовых показателях </w:t>
      </w:r>
      <w:r w:rsidR="00BE13DA" w:rsidRPr="00ED6D47">
        <w:rPr>
          <w:rFonts w:ascii="Times New Roman" w:hAnsi="Times New Roman" w:cs="Times New Roman"/>
          <w:b/>
          <w:sz w:val="28"/>
          <w:szCs w:val="28"/>
        </w:rPr>
        <w:t xml:space="preserve">управляющей компании </w:t>
      </w:r>
      <w:r w:rsidRPr="00ED6D47">
        <w:rPr>
          <w:rFonts w:ascii="Times New Roman" w:hAnsi="Times New Roman" w:cs="Times New Roman"/>
          <w:b/>
          <w:sz w:val="28"/>
          <w:szCs w:val="28"/>
        </w:rPr>
        <w:t>КИПР.</w:t>
      </w:r>
    </w:p>
    <w:p w:rsidR="00940568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030, 031, 032</w:t>
      </w:r>
      <w:r w:rsidR="008B147F" w:rsidRPr="00ED6D47">
        <w:rPr>
          <w:rFonts w:ascii="Times New Roman" w:hAnsi="Times New Roman" w:cs="Times New Roman"/>
          <w:sz w:val="28"/>
          <w:szCs w:val="28"/>
        </w:rPr>
        <w:t>, 033</w:t>
      </w:r>
      <w:r w:rsidRPr="00ED6D47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A857B3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2 паспорта КИПР содержат данные о выручке </w:t>
      </w:r>
      <w:r w:rsidR="00A857B3" w:rsidRPr="00ED6D47">
        <w:rPr>
          <w:rFonts w:ascii="Times New Roman" w:hAnsi="Times New Roman" w:cs="Times New Roman"/>
          <w:sz w:val="28"/>
          <w:szCs w:val="28"/>
        </w:rPr>
        <w:t xml:space="preserve">управляющей компании </w:t>
      </w:r>
      <w:r w:rsidRPr="00ED6D47">
        <w:rPr>
          <w:rFonts w:ascii="Times New Roman" w:hAnsi="Times New Roman" w:cs="Times New Roman"/>
          <w:sz w:val="28"/>
          <w:szCs w:val="28"/>
        </w:rPr>
        <w:t>КИПР и заполняются вру</w:t>
      </w:r>
      <w:r w:rsidR="008B147F" w:rsidRPr="00ED6D47">
        <w:rPr>
          <w:rFonts w:ascii="Times New Roman" w:hAnsi="Times New Roman" w:cs="Times New Roman"/>
          <w:sz w:val="28"/>
          <w:szCs w:val="28"/>
        </w:rPr>
        <w:t>чную. Сумма значений строк 031,</w:t>
      </w:r>
      <w:r w:rsidRPr="00ED6D47">
        <w:rPr>
          <w:rFonts w:ascii="Times New Roman" w:hAnsi="Times New Roman" w:cs="Times New Roman"/>
          <w:sz w:val="28"/>
          <w:szCs w:val="28"/>
        </w:rPr>
        <w:t xml:space="preserve"> 032</w:t>
      </w:r>
      <w:r w:rsidR="008B147F" w:rsidRPr="00ED6D47">
        <w:rPr>
          <w:rFonts w:ascii="Times New Roman" w:hAnsi="Times New Roman" w:cs="Times New Roman"/>
          <w:sz w:val="28"/>
          <w:szCs w:val="28"/>
        </w:rPr>
        <w:t>, 033</w:t>
      </w:r>
      <w:r w:rsidRPr="00ED6D47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A857B3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2</w:t>
      </w:r>
      <w:r w:rsidR="00A857B3" w:rsidRPr="00ED6D47">
        <w:rPr>
          <w:rFonts w:ascii="Times New Roman" w:hAnsi="Times New Roman" w:cs="Times New Roman"/>
          <w:sz w:val="28"/>
          <w:szCs w:val="28"/>
        </w:rPr>
        <w:t xml:space="preserve">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 xml:space="preserve"> не может превышать значений строки 030 раздела </w:t>
      </w:r>
      <w:r w:rsidR="00A857B3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2 паспорта КИПР.</w:t>
      </w:r>
    </w:p>
    <w:p w:rsidR="00940568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040 раздела </w:t>
      </w:r>
      <w:r w:rsidR="00A857B3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2 паспорта КИПР содержит данные о расходах, связанных с производством и реализацией товаров, работ, услуг</w:t>
      </w:r>
      <w:r w:rsidR="002E611C" w:rsidRPr="00ED6D47">
        <w:rPr>
          <w:rFonts w:ascii="Times New Roman" w:hAnsi="Times New Roman" w:cs="Times New Roman"/>
          <w:sz w:val="28"/>
          <w:szCs w:val="28"/>
        </w:rPr>
        <w:t>,</w:t>
      </w:r>
      <w:r w:rsidRPr="00ED6D47">
        <w:rPr>
          <w:rFonts w:ascii="Times New Roman" w:hAnsi="Times New Roman" w:cs="Times New Roman"/>
          <w:sz w:val="28"/>
          <w:szCs w:val="28"/>
        </w:rPr>
        <w:t xml:space="preserve"> </w:t>
      </w:r>
      <w:r w:rsidR="00A857B3" w:rsidRPr="00ED6D47">
        <w:rPr>
          <w:rFonts w:ascii="Times New Roman" w:hAnsi="Times New Roman" w:cs="Times New Roman"/>
          <w:sz w:val="28"/>
          <w:szCs w:val="28"/>
        </w:rPr>
        <w:t>управляющей компании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 и заполняется </w:t>
      </w:r>
      <w:r w:rsidR="00A857B3" w:rsidRPr="00ED6D47">
        <w:rPr>
          <w:rFonts w:ascii="Times New Roman" w:hAnsi="Times New Roman" w:cs="Times New Roman"/>
          <w:sz w:val="28"/>
          <w:szCs w:val="28"/>
        </w:rPr>
        <w:t xml:space="preserve">путем суммирования строк 041 </w:t>
      </w:r>
      <w:r w:rsidR="00A857B3" w:rsidRPr="00ED6D47">
        <w:rPr>
          <w:rFonts w:ascii="Times New Roman" w:hAnsi="Times New Roman" w:cs="Times New Roman"/>
          <w:sz w:val="28"/>
          <w:szCs w:val="28"/>
        </w:rPr>
        <w:lastRenderedPageBreak/>
        <w:t>(административные расходы), 042 (расходы на содержание объектов инфраструктуры), 043 (иные расходы) раздела 12 паспорта КИПР,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8B147F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</w:t>
      </w:r>
      <w:r w:rsidR="000A6E96" w:rsidRPr="00ED6D47">
        <w:rPr>
          <w:rFonts w:ascii="Times New Roman" w:hAnsi="Times New Roman" w:cs="Times New Roman"/>
          <w:sz w:val="28"/>
          <w:szCs w:val="28"/>
        </w:rPr>
        <w:t>50</w:t>
      </w:r>
      <w:r w:rsidRPr="00ED6D47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0A6E96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2 паспорта КИПР содержит данные о прибыли </w:t>
      </w:r>
      <w:r w:rsidR="005D0489">
        <w:rPr>
          <w:rFonts w:ascii="Times New Roman" w:hAnsi="Times New Roman" w:cs="Times New Roman"/>
          <w:sz w:val="28"/>
          <w:szCs w:val="28"/>
        </w:rPr>
        <w:t>управляющей компании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 и заполняется </w:t>
      </w:r>
      <w:r w:rsidR="002E611C" w:rsidRPr="00ED6D47">
        <w:rPr>
          <w:rFonts w:ascii="Times New Roman" w:hAnsi="Times New Roman" w:cs="Times New Roman"/>
          <w:sz w:val="28"/>
          <w:szCs w:val="28"/>
        </w:rPr>
        <w:t>путем вычитания из значений строки 030 значений строки 040 раздела 12 паспорта КИПР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0A6E96" w:rsidRPr="00ED6D47" w:rsidRDefault="000A6E96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</w:t>
      </w:r>
      <w:r w:rsidR="003A3D61" w:rsidRPr="00ED6D47">
        <w:rPr>
          <w:rFonts w:ascii="Times New Roman" w:hAnsi="Times New Roman" w:cs="Times New Roman"/>
          <w:sz w:val="28"/>
          <w:szCs w:val="28"/>
        </w:rPr>
        <w:t>60</w:t>
      </w:r>
      <w:r w:rsidRPr="00ED6D47">
        <w:rPr>
          <w:rFonts w:ascii="Times New Roman" w:hAnsi="Times New Roman" w:cs="Times New Roman"/>
          <w:sz w:val="28"/>
          <w:szCs w:val="28"/>
        </w:rPr>
        <w:t xml:space="preserve"> раздела 12 паспорта КИПР содержит данные об объеме денежных средств и их эквивалентов на счетах управляющей компании КИПР и заполняется вручную.</w:t>
      </w:r>
    </w:p>
    <w:p w:rsidR="000A6E96" w:rsidRPr="00ED6D47" w:rsidRDefault="003A3D61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07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0A6E96" w:rsidRPr="00ED6D47">
        <w:rPr>
          <w:rFonts w:ascii="Times New Roman" w:hAnsi="Times New Roman" w:cs="Times New Roman"/>
          <w:sz w:val="28"/>
          <w:szCs w:val="28"/>
        </w:rPr>
        <w:t>1</w:t>
      </w:r>
      <w:r w:rsidR="00080130">
        <w:rPr>
          <w:rFonts w:ascii="Times New Roman" w:hAnsi="Times New Roman" w:cs="Times New Roman"/>
          <w:sz w:val="28"/>
          <w:szCs w:val="28"/>
        </w:rPr>
        <w:t>2 паспорта КИПР содержит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об инвестициях, направленных </w:t>
      </w:r>
      <w:r w:rsidR="000A6E96" w:rsidRPr="00ED6D47">
        <w:rPr>
          <w:rFonts w:ascii="Times New Roman" w:hAnsi="Times New Roman" w:cs="Times New Roman"/>
          <w:sz w:val="28"/>
          <w:szCs w:val="28"/>
        </w:rPr>
        <w:t>управляющей компанией</w:t>
      </w:r>
      <w:r w:rsidR="00080130">
        <w:rPr>
          <w:rFonts w:ascii="Times New Roman" w:hAnsi="Times New Roman" w:cs="Times New Roman"/>
          <w:sz w:val="28"/>
          <w:szCs w:val="28"/>
        </w:rPr>
        <w:t xml:space="preserve"> КИПР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="00940568" w:rsidRPr="00ED6D47">
        <w:rPr>
          <w:rFonts w:ascii="Times New Roman" w:hAnsi="Times New Roman" w:cs="Times New Roman"/>
          <w:sz w:val="28"/>
          <w:szCs w:val="28"/>
        </w:rPr>
        <w:t>на инвести</w:t>
      </w:r>
      <w:r w:rsidR="000A6E96" w:rsidRPr="00ED6D47">
        <w:rPr>
          <w:rFonts w:ascii="Times New Roman" w:hAnsi="Times New Roman" w:cs="Times New Roman"/>
          <w:sz w:val="28"/>
          <w:szCs w:val="28"/>
        </w:rPr>
        <w:t>ционной стадии реализации КИПР.</w:t>
      </w:r>
    </w:p>
    <w:p w:rsidR="00940568" w:rsidRPr="00ED6D47" w:rsidRDefault="003A3D61" w:rsidP="003A3D6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Значение строки 07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0A6E96" w:rsidRPr="00ED6D47">
        <w:rPr>
          <w:rFonts w:ascii="Times New Roman" w:hAnsi="Times New Roman" w:cs="Times New Roman"/>
          <w:sz w:val="28"/>
          <w:szCs w:val="28"/>
        </w:rPr>
        <w:t>1</w:t>
      </w:r>
      <w:r w:rsidR="00940568" w:rsidRPr="00ED6D47">
        <w:rPr>
          <w:rFonts w:ascii="Times New Roman" w:hAnsi="Times New Roman" w:cs="Times New Roman"/>
          <w:sz w:val="28"/>
          <w:szCs w:val="28"/>
        </w:rPr>
        <w:t>2 паспорта КИПР не может п</w:t>
      </w:r>
      <w:r w:rsidR="002F62FF" w:rsidRPr="00ED6D47">
        <w:rPr>
          <w:rFonts w:ascii="Times New Roman" w:hAnsi="Times New Roman" w:cs="Times New Roman"/>
          <w:sz w:val="28"/>
          <w:szCs w:val="28"/>
        </w:rPr>
        <w:t>ревышать суммы значений строк 12</w:t>
      </w:r>
      <w:r w:rsidR="00940568" w:rsidRPr="00ED6D47">
        <w:rPr>
          <w:rFonts w:ascii="Times New Roman" w:hAnsi="Times New Roman" w:cs="Times New Roman"/>
          <w:sz w:val="28"/>
          <w:szCs w:val="28"/>
        </w:rPr>
        <w:t>0 (финансовая государственная поддерж</w:t>
      </w:r>
      <w:r w:rsidR="00080130">
        <w:rPr>
          <w:rFonts w:ascii="Times New Roman" w:hAnsi="Times New Roman" w:cs="Times New Roman"/>
          <w:sz w:val="28"/>
          <w:szCs w:val="28"/>
        </w:rPr>
        <w:t>ка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="002F62FF" w:rsidRPr="00ED6D47">
        <w:rPr>
          <w:rFonts w:ascii="Times New Roman" w:hAnsi="Times New Roman" w:cs="Times New Roman"/>
          <w:sz w:val="28"/>
          <w:szCs w:val="28"/>
        </w:rPr>
        <w:t>на инвестиционной стадии), 140 (собственные вложения), 15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0 (объем привлеченных кредитных средств) раздела </w:t>
      </w:r>
      <w:r w:rsidR="000A6E96" w:rsidRPr="00ED6D47">
        <w:rPr>
          <w:rFonts w:ascii="Times New Roman" w:hAnsi="Times New Roman" w:cs="Times New Roman"/>
          <w:sz w:val="28"/>
          <w:szCs w:val="28"/>
        </w:rPr>
        <w:t>1</w:t>
      </w:r>
      <w:r w:rsidR="00940568" w:rsidRPr="00ED6D47">
        <w:rPr>
          <w:rFonts w:ascii="Times New Roman" w:hAnsi="Times New Roman" w:cs="Times New Roman"/>
          <w:sz w:val="28"/>
          <w:szCs w:val="28"/>
        </w:rPr>
        <w:t>2 паспорта КИПР.</w:t>
      </w:r>
    </w:p>
    <w:p w:rsidR="000A6E96" w:rsidRPr="00ED6D47" w:rsidRDefault="002F62FF" w:rsidP="003A3D6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>Значение строки 07</w:t>
      </w:r>
      <w:r w:rsidR="000A6E96" w:rsidRPr="00ED6D47">
        <w:rPr>
          <w:rFonts w:ascii="Times New Roman" w:hAnsi="Times New Roman" w:cs="Times New Roman"/>
          <w:sz w:val="28"/>
          <w:szCs w:val="28"/>
        </w:rPr>
        <w:t>0 раздела 12 не может быт</w:t>
      </w:r>
      <w:r w:rsidRPr="00ED6D47">
        <w:rPr>
          <w:rFonts w:ascii="Times New Roman" w:hAnsi="Times New Roman" w:cs="Times New Roman"/>
          <w:sz w:val="28"/>
          <w:szCs w:val="28"/>
        </w:rPr>
        <w:t>ь меньше суммы значений строк 07</w:t>
      </w:r>
      <w:r w:rsidR="000A6E96" w:rsidRPr="00ED6D47">
        <w:rPr>
          <w:rFonts w:ascii="Times New Roman" w:hAnsi="Times New Roman" w:cs="Times New Roman"/>
          <w:sz w:val="28"/>
          <w:szCs w:val="28"/>
        </w:rPr>
        <w:t>1 (расходы управляющей компании КИПР на создание, модернизацию и (или) реконструкцию инфраструктуры КИПР за счет ср</w:t>
      </w:r>
      <w:r w:rsidRPr="00ED6D47">
        <w:rPr>
          <w:rFonts w:ascii="Times New Roman" w:hAnsi="Times New Roman" w:cs="Times New Roman"/>
          <w:sz w:val="28"/>
          <w:szCs w:val="28"/>
        </w:rPr>
        <w:t>едств федерального бюджета) и 07</w:t>
      </w:r>
      <w:r w:rsidR="000A6E96" w:rsidRPr="00ED6D47">
        <w:rPr>
          <w:rFonts w:ascii="Times New Roman" w:hAnsi="Times New Roman" w:cs="Times New Roman"/>
          <w:sz w:val="28"/>
          <w:szCs w:val="28"/>
        </w:rPr>
        <w:t>2 (расходы управляющей компании КИПР на создание, модернизацию и (или) реконструкцию инфраструктуры КИПР за счет средств бюджета субъекта Российской Федерации) раздела 12 паспорта КИПР, которые заполняются вручную.</w:t>
      </w:r>
      <w:proofErr w:type="gramEnd"/>
    </w:p>
    <w:p w:rsidR="000A6E96" w:rsidRPr="00ED6D47" w:rsidRDefault="002F62FF" w:rsidP="003A3D6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>Значения строк 071 и 07</w:t>
      </w:r>
      <w:r w:rsidR="000A6E96" w:rsidRPr="00ED6D47">
        <w:rPr>
          <w:rFonts w:ascii="Times New Roman" w:hAnsi="Times New Roman" w:cs="Times New Roman"/>
          <w:sz w:val="28"/>
          <w:szCs w:val="28"/>
        </w:rPr>
        <w:t xml:space="preserve">2 раздела 12 паспорта КИПР не могут превышать суммы значений строк 0011 и 0012 подраздела 6 раздела 4, </w:t>
      </w:r>
      <w:r w:rsidR="00F0693E" w:rsidRPr="00ED6D47">
        <w:rPr>
          <w:rFonts w:ascii="Times New Roman" w:hAnsi="Times New Roman" w:cs="Times New Roman"/>
          <w:sz w:val="28"/>
          <w:szCs w:val="28"/>
        </w:rPr>
        <w:t>0011 и 0012 подразделов 1.3  и 2.3 раздела 5, 0011 и 0012 подраздела 1.3 и 2.3 раздела 6, 0011 и 0012 подраздела 3 раздела 7, 0011 и 0012 подраздела 3 раздела 8, 0011 и 0012 подраздела 3 раздела</w:t>
      </w:r>
      <w:proofErr w:type="gramEnd"/>
      <w:r w:rsidR="00F0693E" w:rsidRPr="00ED6D47">
        <w:rPr>
          <w:rFonts w:ascii="Times New Roman" w:hAnsi="Times New Roman" w:cs="Times New Roman"/>
          <w:sz w:val="28"/>
          <w:szCs w:val="28"/>
        </w:rPr>
        <w:t xml:space="preserve"> 9, 0011 и 0012 подраздела 2 раздела 10, 0011 и 0012 подраздела 2 раздела 11 паспорта КИПР соответственно.</w:t>
      </w:r>
    </w:p>
    <w:p w:rsidR="00940568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0</w:t>
      </w:r>
      <w:r w:rsidR="002F62FF" w:rsidRPr="00ED6D47">
        <w:rPr>
          <w:rFonts w:ascii="Times New Roman" w:hAnsi="Times New Roman" w:cs="Times New Roman"/>
          <w:sz w:val="28"/>
          <w:szCs w:val="28"/>
        </w:rPr>
        <w:t>8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F0693E" w:rsidRPr="00ED6D47">
        <w:rPr>
          <w:rFonts w:ascii="Times New Roman" w:hAnsi="Times New Roman" w:cs="Times New Roman"/>
          <w:sz w:val="28"/>
          <w:szCs w:val="28"/>
        </w:rPr>
        <w:t>1</w:t>
      </w:r>
      <w:r w:rsidR="00080130">
        <w:rPr>
          <w:rFonts w:ascii="Times New Roman" w:hAnsi="Times New Roman" w:cs="Times New Roman"/>
          <w:sz w:val="28"/>
          <w:szCs w:val="28"/>
        </w:rPr>
        <w:t>2 паспорта КИПР содержит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налоговых и таможенных платежах </w:t>
      </w:r>
      <w:r w:rsidR="00F0693E" w:rsidRPr="00ED6D47">
        <w:rPr>
          <w:rFonts w:ascii="Times New Roman" w:hAnsi="Times New Roman" w:cs="Times New Roman"/>
          <w:sz w:val="28"/>
          <w:szCs w:val="28"/>
        </w:rPr>
        <w:t>управляющей компании</w:t>
      </w:r>
      <w:r w:rsidR="00080130">
        <w:rPr>
          <w:rFonts w:ascii="Times New Roman" w:hAnsi="Times New Roman" w:cs="Times New Roman"/>
          <w:sz w:val="28"/>
          <w:szCs w:val="28"/>
        </w:rPr>
        <w:t xml:space="preserve"> КИПР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в федеральный бюджет и заполняется путем </w:t>
      </w:r>
      <w:r w:rsidR="002F62FF" w:rsidRPr="00ED6D47">
        <w:rPr>
          <w:rFonts w:ascii="Times New Roman" w:hAnsi="Times New Roman" w:cs="Times New Roman"/>
          <w:sz w:val="28"/>
          <w:szCs w:val="28"/>
        </w:rPr>
        <w:t>суммирования строк 081-09</w:t>
      </w:r>
      <w:r w:rsidRPr="00ED6D47">
        <w:rPr>
          <w:rFonts w:ascii="Times New Roman" w:hAnsi="Times New Roman" w:cs="Times New Roman"/>
          <w:sz w:val="28"/>
          <w:szCs w:val="28"/>
        </w:rPr>
        <w:t xml:space="preserve">9 раздела </w:t>
      </w:r>
      <w:r w:rsidR="00F0693E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2 паспорта КИПР, которые заполняются вручную.</w:t>
      </w:r>
    </w:p>
    <w:p w:rsidR="00940568" w:rsidRPr="00ED6D47" w:rsidRDefault="002F62FF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10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F0693E" w:rsidRPr="00ED6D47">
        <w:rPr>
          <w:rFonts w:ascii="Times New Roman" w:hAnsi="Times New Roman" w:cs="Times New Roman"/>
          <w:sz w:val="28"/>
          <w:szCs w:val="28"/>
        </w:rPr>
        <w:t>1</w:t>
      </w:r>
      <w:r w:rsidR="00080130">
        <w:rPr>
          <w:rFonts w:ascii="Times New Roman" w:hAnsi="Times New Roman" w:cs="Times New Roman"/>
          <w:sz w:val="28"/>
          <w:szCs w:val="28"/>
        </w:rPr>
        <w:t>2 паспорта КИПР содержит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о налоговых платежах </w:t>
      </w:r>
      <w:r w:rsidR="00F0693E" w:rsidRPr="00ED6D47">
        <w:rPr>
          <w:rFonts w:ascii="Times New Roman" w:hAnsi="Times New Roman" w:cs="Times New Roman"/>
          <w:sz w:val="28"/>
          <w:szCs w:val="28"/>
        </w:rPr>
        <w:t>управляющей компании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 КИПР в бюджет субъекта Российской Федерации и заполняется путем суммирования строк </w:t>
      </w:r>
      <w:r w:rsidRPr="00ED6D47">
        <w:rPr>
          <w:rFonts w:ascii="Times New Roman" w:hAnsi="Times New Roman" w:cs="Times New Roman"/>
          <w:sz w:val="28"/>
          <w:szCs w:val="28"/>
        </w:rPr>
        <w:t>10</w:t>
      </w:r>
      <w:r w:rsidR="00940568" w:rsidRPr="00ED6D47">
        <w:rPr>
          <w:rFonts w:ascii="Times New Roman" w:hAnsi="Times New Roman" w:cs="Times New Roman"/>
          <w:sz w:val="28"/>
          <w:szCs w:val="28"/>
        </w:rPr>
        <w:t>1-1</w:t>
      </w:r>
      <w:r w:rsidRPr="00ED6D47">
        <w:rPr>
          <w:rFonts w:ascii="Times New Roman" w:hAnsi="Times New Roman" w:cs="Times New Roman"/>
          <w:sz w:val="28"/>
          <w:szCs w:val="28"/>
        </w:rPr>
        <w:t>1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9 раздела </w:t>
      </w:r>
      <w:r w:rsidR="00F0693E" w:rsidRPr="00ED6D47">
        <w:rPr>
          <w:rFonts w:ascii="Times New Roman" w:hAnsi="Times New Roman" w:cs="Times New Roman"/>
          <w:sz w:val="28"/>
          <w:szCs w:val="28"/>
        </w:rPr>
        <w:t>1</w:t>
      </w:r>
      <w:r w:rsidR="00940568" w:rsidRPr="00ED6D47">
        <w:rPr>
          <w:rFonts w:ascii="Times New Roman" w:hAnsi="Times New Roman" w:cs="Times New Roman"/>
          <w:sz w:val="28"/>
          <w:szCs w:val="28"/>
        </w:rPr>
        <w:t>2 паспорта КИПР, которые заполняются вручную.</w:t>
      </w:r>
    </w:p>
    <w:p w:rsidR="00940568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Блок 3 раздела </w:t>
      </w:r>
      <w:r w:rsidR="00F0693E" w:rsidRPr="00ED6D47">
        <w:rPr>
          <w:rFonts w:ascii="Times New Roman" w:hAnsi="Times New Roman" w:cs="Times New Roman"/>
          <w:b/>
          <w:sz w:val="28"/>
          <w:szCs w:val="28"/>
        </w:rPr>
        <w:t>1</w:t>
      </w:r>
      <w:r w:rsidR="00080130">
        <w:rPr>
          <w:rFonts w:ascii="Times New Roman" w:hAnsi="Times New Roman" w:cs="Times New Roman"/>
          <w:b/>
          <w:sz w:val="28"/>
          <w:szCs w:val="28"/>
        </w:rPr>
        <w:t>2 паспорта КИПР содержит данные</w:t>
      </w:r>
      <w:r w:rsidR="00080130">
        <w:rPr>
          <w:rFonts w:ascii="Times New Roman" w:hAnsi="Times New Roman" w:cs="Times New Roman"/>
          <w:b/>
          <w:sz w:val="28"/>
          <w:szCs w:val="28"/>
        </w:rPr>
        <w:br/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об источниках финансирования деятельности </w:t>
      </w:r>
      <w:r w:rsidR="00F0693E" w:rsidRPr="00ED6D47">
        <w:rPr>
          <w:rFonts w:ascii="Times New Roman" w:hAnsi="Times New Roman" w:cs="Times New Roman"/>
          <w:b/>
          <w:sz w:val="28"/>
          <w:szCs w:val="28"/>
        </w:rPr>
        <w:t>управляющей компании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КИПР.</w:t>
      </w:r>
    </w:p>
    <w:p w:rsidR="00940568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47">
        <w:rPr>
          <w:rFonts w:ascii="Times New Roman" w:hAnsi="Times New Roman" w:cs="Times New Roman"/>
          <w:sz w:val="28"/>
          <w:szCs w:val="28"/>
        </w:rPr>
        <w:t>Строка 1</w:t>
      </w:r>
      <w:r w:rsidR="002F62FF" w:rsidRPr="00ED6D47">
        <w:rPr>
          <w:rFonts w:ascii="Times New Roman" w:hAnsi="Times New Roman" w:cs="Times New Roman"/>
          <w:sz w:val="28"/>
          <w:szCs w:val="28"/>
        </w:rPr>
        <w:t>2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9E62D0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2 паспорта КИПР содержит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финансовой государственной поддержке </w:t>
      </w:r>
      <w:r w:rsidR="009E62D0" w:rsidRPr="00ED6D47">
        <w:rPr>
          <w:rFonts w:ascii="Times New Roman" w:hAnsi="Times New Roman" w:cs="Times New Roman"/>
          <w:sz w:val="28"/>
          <w:szCs w:val="28"/>
        </w:rPr>
        <w:t>управляющей компании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инвестиционного стадии и заполняется путем суммирования строк 1</w:t>
      </w:r>
      <w:r w:rsidR="002F62FF" w:rsidRPr="00ED6D47">
        <w:rPr>
          <w:rFonts w:ascii="Times New Roman" w:hAnsi="Times New Roman" w:cs="Times New Roman"/>
          <w:sz w:val="28"/>
          <w:szCs w:val="28"/>
        </w:rPr>
        <w:t>2</w:t>
      </w:r>
      <w:r w:rsidRPr="00ED6D47">
        <w:rPr>
          <w:rFonts w:ascii="Times New Roman" w:hAnsi="Times New Roman" w:cs="Times New Roman"/>
          <w:sz w:val="28"/>
          <w:szCs w:val="28"/>
        </w:rPr>
        <w:t>1 (за счет средств федерального бюджета) и 1</w:t>
      </w:r>
      <w:r w:rsidR="002F62FF" w:rsidRPr="00ED6D47">
        <w:rPr>
          <w:rFonts w:ascii="Times New Roman" w:hAnsi="Times New Roman" w:cs="Times New Roman"/>
          <w:sz w:val="28"/>
          <w:szCs w:val="28"/>
        </w:rPr>
        <w:t>2</w:t>
      </w:r>
      <w:r w:rsidRPr="00ED6D47">
        <w:rPr>
          <w:rFonts w:ascii="Times New Roman" w:hAnsi="Times New Roman" w:cs="Times New Roman"/>
          <w:sz w:val="28"/>
          <w:szCs w:val="28"/>
        </w:rPr>
        <w:t xml:space="preserve">2 (за счет средств бюджета субъекта Российской Федерации) раздела </w:t>
      </w:r>
      <w:r w:rsidR="009E62D0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2 паспорта КИПР.</w:t>
      </w:r>
      <w:proofErr w:type="gramEnd"/>
    </w:p>
    <w:p w:rsidR="00940568" w:rsidRPr="00ED6D47" w:rsidRDefault="002F62FF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13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9E62D0" w:rsidRPr="00ED6D47">
        <w:rPr>
          <w:rFonts w:ascii="Times New Roman" w:hAnsi="Times New Roman" w:cs="Times New Roman"/>
          <w:sz w:val="28"/>
          <w:szCs w:val="28"/>
        </w:rPr>
        <w:t>1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2 паспорта КИПР содержит данные об иной государственной поддержке </w:t>
      </w:r>
      <w:r w:rsidR="009E62D0" w:rsidRPr="00ED6D47">
        <w:rPr>
          <w:rFonts w:ascii="Times New Roman" w:hAnsi="Times New Roman" w:cs="Times New Roman"/>
          <w:sz w:val="28"/>
          <w:szCs w:val="28"/>
        </w:rPr>
        <w:t>управляющей компании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 КИПР (государственная поддержка на эксплуатационной стадии реализации КИПР) и заполняется путем суммирования строк 1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940568" w:rsidRPr="00ED6D47">
        <w:rPr>
          <w:rFonts w:ascii="Times New Roman" w:hAnsi="Times New Roman" w:cs="Times New Roman"/>
          <w:sz w:val="28"/>
          <w:szCs w:val="28"/>
        </w:rPr>
        <w:t>1 (за счет средств федерального бюджета) и 1</w:t>
      </w:r>
      <w:r w:rsidRPr="00ED6D47">
        <w:rPr>
          <w:rFonts w:ascii="Times New Roman" w:hAnsi="Times New Roman" w:cs="Times New Roman"/>
          <w:sz w:val="28"/>
          <w:szCs w:val="28"/>
        </w:rPr>
        <w:t>3</w:t>
      </w:r>
      <w:r w:rsidR="00940568" w:rsidRPr="00ED6D47">
        <w:rPr>
          <w:rFonts w:ascii="Times New Roman" w:hAnsi="Times New Roman" w:cs="Times New Roman"/>
          <w:sz w:val="28"/>
          <w:szCs w:val="28"/>
        </w:rPr>
        <w:t xml:space="preserve">2 (за счет средств бюджета субъекта Российской Федерации) раздела </w:t>
      </w:r>
      <w:r w:rsidR="009E62D0" w:rsidRPr="00ED6D47">
        <w:rPr>
          <w:rFonts w:ascii="Times New Roman" w:hAnsi="Times New Roman" w:cs="Times New Roman"/>
          <w:sz w:val="28"/>
          <w:szCs w:val="28"/>
        </w:rPr>
        <w:t>1</w:t>
      </w:r>
      <w:r w:rsidR="00940568" w:rsidRPr="00ED6D47">
        <w:rPr>
          <w:rFonts w:ascii="Times New Roman" w:hAnsi="Times New Roman" w:cs="Times New Roman"/>
          <w:sz w:val="28"/>
          <w:szCs w:val="28"/>
        </w:rPr>
        <w:t>2 паспорта КИПР.</w:t>
      </w:r>
    </w:p>
    <w:p w:rsidR="00940568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</w:t>
      </w:r>
      <w:r w:rsidR="002F62FF" w:rsidRPr="00ED6D47">
        <w:rPr>
          <w:rFonts w:ascii="Times New Roman" w:hAnsi="Times New Roman" w:cs="Times New Roman"/>
          <w:sz w:val="28"/>
          <w:szCs w:val="28"/>
        </w:rPr>
        <w:t>4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9E62D0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2 паспорта КИПР содержит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собственных вложениях </w:t>
      </w:r>
      <w:r w:rsidR="009E62D0" w:rsidRPr="00ED6D47">
        <w:rPr>
          <w:rFonts w:ascii="Times New Roman" w:hAnsi="Times New Roman" w:cs="Times New Roman"/>
          <w:sz w:val="28"/>
          <w:szCs w:val="28"/>
        </w:rPr>
        <w:t>управляющей компании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 на инвестиционной стадии КИПР</w:t>
      </w:r>
      <w:r w:rsidR="007930CB">
        <w:rPr>
          <w:rFonts w:ascii="Times New Roman" w:hAnsi="Times New Roman" w:cs="Times New Roman"/>
          <w:sz w:val="28"/>
          <w:szCs w:val="28"/>
        </w:rPr>
        <w:t xml:space="preserve"> (за исключением средств федерального бюджета и бюджета субъекта Российской Федерации, предоставленных управляющей компании КИПР)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p w:rsidR="00940568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</w:t>
      </w:r>
      <w:r w:rsidR="002F62FF" w:rsidRPr="00ED6D47">
        <w:rPr>
          <w:rFonts w:ascii="Times New Roman" w:hAnsi="Times New Roman" w:cs="Times New Roman"/>
          <w:sz w:val="28"/>
          <w:szCs w:val="28"/>
        </w:rPr>
        <w:t>5</w:t>
      </w:r>
      <w:r w:rsidRPr="00ED6D47">
        <w:rPr>
          <w:rFonts w:ascii="Times New Roman" w:hAnsi="Times New Roman" w:cs="Times New Roman"/>
          <w:sz w:val="28"/>
          <w:szCs w:val="28"/>
        </w:rPr>
        <w:t xml:space="preserve">0 раздела </w:t>
      </w:r>
      <w:r w:rsidR="009E62D0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 xml:space="preserve">2 паспорта КИПР содержит данные об объеме привлеченных </w:t>
      </w:r>
      <w:r w:rsidR="009E62D0" w:rsidRPr="00ED6D47">
        <w:rPr>
          <w:rFonts w:ascii="Times New Roman" w:hAnsi="Times New Roman" w:cs="Times New Roman"/>
          <w:sz w:val="28"/>
          <w:szCs w:val="28"/>
        </w:rPr>
        <w:t>управляющей компанией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 кредитных средств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на инвестиционной стадии КИПР.</w:t>
      </w:r>
    </w:p>
    <w:p w:rsidR="00940568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D47">
        <w:rPr>
          <w:rFonts w:ascii="Times New Roman" w:hAnsi="Times New Roman" w:cs="Times New Roman"/>
          <w:b/>
          <w:sz w:val="28"/>
          <w:szCs w:val="28"/>
        </w:rPr>
        <w:t xml:space="preserve">Блок 4 раздела </w:t>
      </w:r>
      <w:r w:rsidR="005D0489">
        <w:rPr>
          <w:rFonts w:ascii="Times New Roman" w:hAnsi="Times New Roman" w:cs="Times New Roman"/>
          <w:b/>
          <w:sz w:val="28"/>
          <w:szCs w:val="28"/>
        </w:rPr>
        <w:t>1</w:t>
      </w:r>
      <w:r w:rsidR="00080130">
        <w:rPr>
          <w:rFonts w:ascii="Times New Roman" w:hAnsi="Times New Roman" w:cs="Times New Roman"/>
          <w:b/>
          <w:sz w:val="28"/>
          <w:szCs w:val="28"/>
        </w:rPr>
        <w:t>2 паспорта КИПР содержит данные</w:t>
      </w:r>
      <w:r w:rsidR="00080130">
        <w:rPr>
          <w:rFonts w:ascii="Times New Roman" w:hAnsi="Times New Roman" w:cs="Times New Roman"/>
          <w:b/>
          <w:sz w:val="28"/>
          <w:szCs w:val="28"/>
        </w:rPr>
        <w:br/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о потребности </w:t>
      </w:r>
      <w:r w:rsidR="009E62D0" w:rsidRPr="00ED6D47">
        <w:rPr>
          <w:rFonts w:ascii="Times New Roman" w:hAnsi="Times New Roman" w:cs="Times New Roman"/>
          <w:b/>
          <w:sz w:val="28"/>
          <w:szCs w:val="28"/>
        </w:rPr>
        <w:t>управляющей компании</w:t>
      </w:r>
      <w:r w:rsidRPr="00ED6D47">
        <w:rPr>
          <w:rFonts w:ascii="Times New Roman" w:hAnsi="Times New Roman" w:cs="Times New Roman"/>
          <w:b/>
          <w:sz w:val="28"/>
          <w:szCs w:val="28"/>
        </w:rPr>
        <w:t xml:space="preserve"> КИПР в инфраструктурном обеспечении.</w:t>
      </w:r>
    </w:p>
    <w:p w:rsidR="00FC3CEC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Строки 1</w:t>
      </w:r>
      <w:r w:rsidR="002F62FF" w:rsidRPr="00ED6D47">
        <w:rPr>
          <w:rFonts w:ascii="Times New Roman" w:hAnsi="Times New Roman" w:cs="Times New Roman"/>
          <w:sz w:val="28"/>
          <w:szCs w:val="28"/>
        </w:rPr>
        <w:t>70</w:t>
      </w:r>
      <w:r w:rsidRPr="00ED6D47">
        <w:rPr>
          <w:rFonts w:ascii="Times New Roman" w:hAnsi="Times New Roman" w:cs="Times New Roman"/>
          <w:sz w:val="28"/>
          <w:szCs w:val="28"/>
        </w:rPr>
        <w:t xml:space="preserve">-299 раздела </w:t>
      </w:r>
      <w:r w:rsidR="009E62D0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2 паспорта КИПР содержат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потребности </w:t>
      </w:r>
      <w:r w:rsidR="009E62D0" w:rsidRPr="00ED6D47">
        <w:rPr>
          <w:rFonts w:ascii="Times New Roman" w:hAnsi="Times New Roman" w:cs="Times New Roman"/>
          <w:sz w:val="28"/>
          <w:szCs w:val="28"/>
        </w:rPr>
        <w:t>управляющей компании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 в инфраструктурном обеспечении (коммунальная инфраструктура (водоснабжение, водоотведение, газоснабжение, обеспечение телекоммуникациями, теплоснабжение, электроснабжение), транспортная инфраструктура (автотранспортная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железнодорожная инфраструктура), технологическая и иная инфраструктура, а также потре</w:t>
      </w:r>
      <w:r w:rsidR="00FC3CEC" w:rsidRPr="00ED6D47">
        <w:rPr>
          <w:rFonts w:ascii="Times New Roman" w:hAnsi="Times New Roman" w:cs="Times New Roman"/>
          <w:sz w:val="28"/>
          <w:szCs w:val="28"/>
        </w:rPr>
        <w:t>бности в специальных сервисах). По указанным видам инфраструктуры заполняется установленная мощность объектов инфраструктуры, необходимая управляющей компании КИПР для осуществления деятельности.</w:t>
      </w:r>
    </w:p>
    <w:p w:rsidR="002C2931" w:rsidRPr="00ED6D47" w:rsidRDefault="002C2931" w:rsidP="002C293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В детализации потребн</w:t>
      </w:r>
      <w:r w:rsidR="00080130">
        <w:rPr>
          <w:rFonts w:ascii="Times New Roman" w:hAnsi="Times New Roman" w:cs="Times New Roman"/>
          <w:sz w:val="28"/>
          <w:szCs w:val="28"/>
        </w:rPr>
        <w:t>остей управляющей компании КИПР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в инфраструктурном обеспечении могут быть указаны как конкретные объекты </w:t>
      </w:r>
      <w:r w:rsidRPr="00ED6D47">
        <w:rPr>
          <w:rFonts w:ascii="Times New Roman" w:hAnsi="Times New Roman" w:cs="Times New Roman"/>
          <w:sz w:val="28"/>
          <w:szCs w:val="28"/>
        </w:rPr>
        <w:lastRenderedPageBreak/>
        <w:t xml:space="preserve">инфраструктуры, так и порядковый номер очереди, в рамках которой осуществляется капитальное строительство, модернизация и (или) реконструкция объектов инфраструктуры, обеспечивающих потребности управляющей компании КИПР. Указанный в блоке 4 раздела </w:t>
      </w:r>
      <w:r w:rsidR="005D0489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2 паспорта КИПР перечень видов инфраструктуры может быть расширен.</w:t>
      </w:r>
    </w:p>
    <w:p w:rsidR="002C2931" w:rsidRPr="00ED6D47" w:rsidRDefault="002C2931" w:rsidP="002C293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170 раздела 2 паспорта КИПР содержит данные о потребности управляющей компании КИП</w:t>
      </w:r>
      <w:r w:rsidR="00080130">
        <w:rPr>
          <w:rFonts w:ascii="Times New Roman" w:hAnsi="Times New Roman" w:cs="Times New Roman"/>
          <w:sz w:val="28"/>
          <w:szCs w:val="28"/>
        </w:rPr>
        <w:t>Р в коммунальной инфраструктуре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по обеспечению водоснабжения и заполн</w:t>
      </w:r>
      <w:r w:rsidR="00080130">
        <w:rPr>
          <w:rFonts w:ascii="Times New Roman" w:hAnsi="Times New Roman" w:cs="Times New Roman"/>
          <w:sz w:val="28"/>
          <w:szCs w:val="28"/>
        </w:rPr>
        <w:t>яется путем суммирования данных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по каждой из очередей (объектов) водоснабжения.</w:t>
      </w:r>
    </w:p>
    <w:p w:rsidR="002C2931" w:rsidRPr="00ED6D47" w:rsidRDefault="002C2931" w:rsidP="002C293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180 раздела 2 паспорта КИПР содержит данные о потребности управляющей компании КИПР в коммунальной</w:t>
      </w:r>
      <w:r w:rsidR="00080130">
        <w:rPr>
          <w:rFonts w:ascii="Times New Roman" w:hAnsi="Times New Roman" w:cs="Times New Roman"/>
          <w:sz w:val="28"/>
          <w:szCs w:val="28"/>
        </w:rPr>
        <w:t xml:space="preserve"> инфраструктуре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по обеспечению водоотведения и заполн</w:t>
      </w:r>
      <w:r w:rsidR="00080130">
        <w:rPr>
          <w:rFonts w:ascii="Times New Roman" w:hAnsi="Times New Roman" w:cs="Times New Roman"/>
          <w:sz w:val="28"/>
          <w:szCs w:val="28"/>
        </w:rPr>
        <w:t>яется путем суммирования данных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по каждой из очередей (объектов) водоотведения.</w:t>
      </w:r>
    </w:p>
    <w:p w:rsidR="002C2931" w:rsidRPr="00ED6D47" w:rsidRDefault="002C2931" w:rsidP="002C293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190 раздела 2 паспорта КИПР содержит данные о потребности управляющей компании КИП</w:t>
      </w:r>
      <w:r w:rsidR="00080130">
        <w:rPr>
          <w:rFonts w:ascii="Times New Roman" w:hAnsi="Times New Roman" w:cs="Times New Roman"/>
          <w:sz w:val="28"/>
          <w:szCs w:val="28"/>
        </w:rPr>
        <w:t>Р в коммунальной инфраструктуре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по обеспечению газоснабжения и заполняется путем суммирования данных по каждой из очередей (объектов) газоснабжения.</w:t>
      </w:r>
    </w:p>
    <w:p w:rsidR="002C2931" w:rsidRPr="00ED6D47" w:rsidRDefault="002C2931" w:rsidP="002C293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200 раздела 2 паспорта КИПР содержит данные о потребности управляющей компании КИП</w:t>
      </w:r>
      <w:r w:rsidR="00080130">
        <w:rPr>
          <w:rFonts w:ascii="Times New Roman" w:hAnsi="Times New Roman" w:cs="Times New Roman"/>
          <w:sz w:val="28"/>
          <w:szCs w:val="28"/>
        </w:rPr>
        <w:t>Р в коммунальной инфраструктуре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по обеспечению телекоммуникациями и заполняется отдельно по каждой очереди (объекту) телекоммуникаций.</w:t>
      </w:r>
    </w:p>
    <w:p w:rsidR="002C2931" w:rsidRPr="00ED6D47" w:rsidRDefault="002C2931" w:rsidP="002C293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210 раздела 2 паспорта КИПР содержит данные о потребности управляющей компании КИП</w:t>
      </w:r>
      <w:r w:rsidR="00080130">
        <w:rPr>
          <w:rFonts w:ascii="Times New Roman" w:hAnsi="Times New Roman" w:cs="Times New Roman"/>
          <w:sz w:val="28"/>
          <w:szCs w:val="28"/>
        </w:rPr>
        <w:t>Р в коммунальной инфраструктуре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по обеспечению теплоснабжения и заполняется путем суммирования данных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по каждой из очередей (объектов) теплоснабжения.</w:t>
      </w:r>
    </w:p>
    <w:p w:rsidR="002C2931" w:rsidRPr="00ED6D47" w:rsidRDefault="002C2931" w:rsidP="002C293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220 раздела 2 паспорта КИПР содержит данные о потребности управляющей компании КИП</w:t>
      </w:r>
      <w:r w:rsidR="00080130">
        <w:rPr>
          <w:rFonts w:ascii="Times New Roman" w:hAnsi="Times New Roman" w:cs="Times New Roman"/>
          <w:sz w:val="28"/>
          <w:szCs w:val="28"/>
        </w:rPr>
        <w:t>Р в коммунальной инфраструктуре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по обеспечению электроснабжения и заполняется путем суммирования данных по каждой из очередей (объектов) электроснабжения.</w:t>
      </w:r>
    </w:p>
    <w:p w:rsidR="002C2931" w:rsidRPr="00ED6D47" w:rsidRDefault="002C2931" w:rsidP="002C293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Строка 230 раздела 2 паспорта КИПР содержит данные о потребности управляющей компании КИПР в </w:t>
      </w:r>
      <w:r w:rsidR="00080130">
        <w:rPr>
          <w:rFonts w:ascii="Times New Roman" w:hAnsi="Times New Roman" w:cs="Times New Roman"/>
          <w:sz w:val="28"/>
          <w:szCs w:val="28"/>
        </w:rPr>
        <w:t>автотранспортной инфраструктуре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суммирования данных по каждому из проектов строительства (реконструкции) дорожной сети.</w:t>
      </w:r>
    </w:p>
    <w:p w:rsidR="002C2931" w:rsidRPr="00ED6D47" w:rsidRDefault="002C2931" w:rsidP="002C293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240 раздела 2 паспорта КИПР содержит данные о потребности управляющей компании КИПР в</w:t>
      </w:r>
      <w:r w:rsidR="00080130">
        <w:rPr>
          <w:rFonts w:ascii="Times New Roman" w:hAnsi="Times New Roman" w:cs="Times New Roman"/>
          <w:sz w:val="28"/>
          <w:szCs w:val="28"/>
        </w:rPr>
        <w:t xml:space="preserve"> железнодорожной инфраструктуре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путем суммирования данных по каждому из проектов строительства (реконструкции) железнодорожной сети.</w:t>
      </w:r>
    </w:p>
    <w:p w:rsidR="002C2931" w:rsidRPr="00ED6D47" w:rsidRDefault="002C2931" w:rsidP="002C293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lastRenderedPageBreak/>
        <w:t>Строка 250 раздела 2 паспорта КИПР содержит данные о потребности управляющей компании КИПР в иной транспортной инфраструктуре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>и заполняется отдельно по каждому виду иной транспортной инфраструктуры.</w:t>
      </w:r>
    </w:p>
    <w:p w:rsidR="002C2931" w:rsidRPr="00ED6D47" w:rsidRDefault="002C2931" w:rsidP="002C293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>Строка 260 раздела 2 паспорта КИПР содержит данные о потребности управляющей компании КИПР в технологической и (или) иной инфраструктуре (специальных сервисах) и заполняется отдельно по каждому объекту технологической и (или) иной инфраструктуры (специальному сервису).</w:t>
      </w:r>
    </w:p>
    <w:p w:rsidR="00940568" w:rsidRPr="00ED6D47" w:rsidRDefault="00940568" w:rsidP="009F67BC">
      <w:pPr>
        <w:pStyle w:val="a3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D6D47">
        <w:rPr>
          <w:rFonts w:ascii="Times New Roman" w:hAnsi="Times New Roman" w:cs="Times New Roman"/>
          <w:sz w:val="28"/>
          <w:szCs w:val="28"/>
        </w:rPr>
        <w:t xml:space="preserve"> Строка 300 раздела </w:t>
      </w:r>
      <w:r w:rsidR="009E62D0" w:rsidRPr="00ED6D47">
        <w:rPr>
          <w:rFonts w:ascii="Times New Roman" w:hAnsi="Times New Roman" w:cs="Times New Roman"/>
          <w:sz w:val="28"/>
          <w:szCs w:val="28"/>
        </w:rPr>
        <w:t>1</w:t>
      </w:r>
      <w:r w:rsidRPr="00ED6D47">
        <w:rPr>
          <w:rFonts w:ascii="Times New Roman" w:hAnsi="Times New Roman" w:cs="Times New Roman"/>
          <w:sz w:val="28"/>
          <w:szCs w:val="28"/>
        </w:rPr>
        <w:t>2 паспо</w:t>
      </w:r>
      <w:r w:rsidR="00080130">
        <w:rPr>
          <w:rFonts w:ascii="Times New Roman" w:hAnsi="Times New Roman" w:cs="Times New Roman"/>
          <w:sz w:val="28"/>
          <w:szCs w:val="28"/>
        </w:rPr>
        <w:t>рта КИПР содержит данные</w:t>
      </w:r>
      <w:r w:rsidR="00080130">
        <w:rPr>
          <w:rFonts w:ascii="Times New Roman" w:hAnsi="Times New Roman" w:cs="Times New Roman"/>
          <w:sz w:val="28"/>
          <w:szCs w:val="28"/>
        </w:rPr>
        <w:br/>
      </w:r>
      <w:r w:rsidRPr="00ED6D47">
        <w:rPr>
          <w:rFonts w:ascii="Times New Roman" w:hAnsi="Times New Roman" w:cs="Times New Roman"/>
          <w:sz w:val="28"/>
          <w:szCs w:val="28"/>
        </w:rPr>
        <w:t xml:space="preserve">о количестве созданных высокопроизводительных рабочих мест </w:t>
      </w:r>
      <w:r w:rsidR="009E62D0" w:rsidRPr="00ED6D47">
        <w:rPr>
          <w:rFonts w:ascii="Times New Roman" w:hAnsi="Times New Roman" w:cs="Times New Roman"/>
          <w:sz w:val="28"/>
          <w:szCs w:val="28"/>
        </w:rPr>
        <w:t>управляющей компанией</w:t>
      </w:r>
      <w:r w:rsidRPr="00ED6D47">
        <w:rPr>
          <w:rFonts w:ascii="Times New Roman" w:hAnsi="Times New Roman" w:cs="Times New Roman"/>
          <w:sz w:val="28"/>
          <w:szCs w:val="28"/>
        </w:rPr>
        <w:t xml:space="preserve"> КИПР</w:t>
      </w:r>
      <w:r w:rsidR="002E611C" w:rsidRPr="00ED6D47">
        <w:rPr>
          <w:rFonts w:ascii="Times New Roman" w:hAnsi="Times New Roman" w:cs="Times New Roman"/>
          <w:sz w:val="28"/>
          <w:szCs w:val="28"/>
        </w:rPr>
        <w:t>, которые заполняются вручную</w:t>
      </w:r>
      <w:r w:rsidRPr="00ED6D47">
        <w:rPr>
          <w:rFonts w:ascii="Times New Roman" w:hAnsi="Times New Roman" w:cs="Times New Roman"/>
          <w:sz w:val="28"/>
          <w:szCs w:val="28"/>
        </w:rPr>
        <w:t>.</w:t>
      </w:r>
    </w:p>
    <w:sectPr w:rsidR="00940568" w:rsidRPr="00ED6D47" w:rsidSect="00D71D3C">
      <w:headerReference w:type="default" r:id="rId9"/>
      <w:pgSz w:w="11906" w:h="16838"/>
      <w:pgMar w:top="1134" w:right="1134" w:bottom="1134" w:left="1134" w:header="709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814" w:rsidRDefault="006A5814" w:rsidP="007E5574">
      <w:pPr>
        <w:spacing w:after="0" w:line="240" w:lineRule="auto"/>
      </w:pPr>
      <w:r>
        <w:separator/>
      </w:r>
    </w:p>
  </w:endnote>
  <w:endnote w:type="continuationSeparator" w:id="0">
    <w:p w:rsidR="006A5814" w:rsidRDefault="006A5814" w:rsidP="007E5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814" w:rsidRDefault="006A5814" w:rsidP="007E5574">
      <w:pPr>
        <w:spacing w:after="0" w:line="240" w:lineRule="auto"/>
      </w:pPr>
      <w:r>
        <w:separator/>
      </w:r>
    </w:p>
  </w:footnote>
  <w:footnote w:type="continuationSeparator" w:id="0">
    <w:p w:rsidR="006A5814" w:rsidRDefault="006A5814" w:rsidP="007E5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6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567E0" w:rsidRPr="00F950B7" w:rsidRDefault="00C567E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50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50B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50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576C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F950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567E0" w:rsidRDefault="00C567E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9DC"/>
    <w:multiLevelType w:val="hybridMultilevel"/>
    <w:tmpl w:val="77CA1344"/>
    <w:lvl w:ilvl="0" w:tplc="A2AE770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D0A37"/>
    <w:multiLevelType w:val="hybridMultilevel"/>
    <w:tmpl w:val="FB9C2DBC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22E9A"/>
    <w:multiLevelType w:val="hybridMultilevel"/>
    <w:tmpl w:val="E8E0944A"/>
    <w:lvl w:ilvl="0" w:tplc="A2AE770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A532B"/>
    <w:multiLevelType w:val="hybridMultilevel"/>
    <w:tmpl w:val="E0D25792"/>
    <w:lvl w:ilvl="0" w:tplc="463AA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E7ECE"/>
    <w:multiLevelType w:val="hybridMultilevel"/>
    <w:tmpl w:val="E4AC41A2"/>
    <w:lvl w:ilvl="0" w:tplc="A2AE770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A5C6C"/>
    <w:multiLevelType w:val="hybridMultilevel"/>
    <w:tmpl w:val="C5668918"/>
    <w:lvl w:ilvl="0" w:tplc="A2AE770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BF75EE"/>
    <w:multiLevelType w:val="hybridMultilevel"/>
    <w:tmpl w:val="FA20328E"/>
    <w:lvl w:ilvl="0" w:tplc="F86292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12C79"/>
    <w:multiLevelType w:val="hybridMultilevel"/>
    <w:tmpl w:val="D3FAAC30"/>
    <w:lvl w:ilvl="0" w:tplc="A2AE770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E4A9E"/>
    <w:multiLevelType w:val="hybridMultilevel"/>
    <w:tmpl w:val="A16E8C5A"/>
    <w:lvl w:ilvl="0" w:tplc="A2AE770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5427B8"/>
    <w:multiLevelType w:val="hybridMultilevel"/>
    <w:tmpl w:val="12A6E0CC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97BC2"/>
    <w:multiLevelType w:val="hybridMultilevel"/>
    <w:tmpl w:val="09D8FAF0"/>
    <w:lvl w:ilvl="0" w:tplc="A2AE770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50859"/>
    <w:multiLevelType w:val="hybridMultilevel"/>
    <w:tmpl w:val="C6E6E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736D4"/>
    <w:multiLevelType w:val="hybridMultilevel"/>
    <w:tmpl w:val="3F921F44"/>
    <w:lvl w:ilvl="0" w:tplc="463AA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D4C473A"/>
    <w:multiLevelType w:val="hybridMultilevel"/>
    <w:tmpl w:val="94668044"/>
    <w:lvl w:ilvl="0" w:tplc="A2AE770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7E59A3"/>
    <w:multiLevelType w:val="hybridMultilevel"/>
    <w:tmpl w:val="F34091FE"/>
    <w:lvl w:ilvl="0" w:tplc="A2AE770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736A2D"/>
    <w:multiLevelType w:val="hybridMultilevel"/>
    <w:tmpl w:val="DF6E386A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C1948"/>
    <w:multiLevelType w:val="hybridMultilevel"/>
    <w:tmpl w:val="CB1EF614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67F58"/>
    <w:multiLevelType w:val="hybridMultilevel"/>
    <w:tmpl w:val="BA64FDA0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A62E0"/>
    <w:multiLevelType w:val="hybridMultilevel"/>
    <w:tmpl w:val="E0360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41DE8"/>
    <w:multiLevelType w:val="hybridMultilevel"/>
    <w:tmpl w:val="294EF81E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FE3BB4"/>
    <w:multiLevelType w:val="hybridMultilevel"/>
    <w:tmpl w:val="5EF67C00"/>
    <w:lvl w:ilvl="0" w:tplc="A2AE770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827D00"/>
    <w:multiLevelType w:val="hybridMultilevel"/>
    <w:tmpl w:val="66F68812"/>
    <w:lvl w:ilvl="0" w:tplc="A2AE770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B7630"/>
    <w:multiLevelType w:val="hybridMultilevel"/>
    <w:tmpl w:val="CF70A47E"/>
    <w:lvl w:ilvl="0" w:tplc="463AA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D52A21"/>
    <w:multiLevelType w:val="hybridMultilevel"/>
    <w:tmpl w:val="D9DC8FB4"/>
    <w:lvl w:ilvl="0" w:tplc="A2AE770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C6736"/>
    <w:multiLevelType w:val="hybridMultilevel"/>
    <w:tmpl w:val="F078F5E6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0E1417"/>
    <w:multiLevelType w:val="hybridMultilevel"/>
    <w:tmpl w:val="D53C04B0"/>
    <w:lvl w:ilvl="0" w:tplc="A2AE770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22"/>
  </w:num>
  <w:num w:numId="4">
    <w:abstractNumId w:val="3"/>
  </w:num>
  <w:num w:numId="5">
    <w:abstractNumId w:val="12"/>
  </w:num>
  <w:num w:numId="6">
    <w:abstractNumId w:val="0"/>
  </w:num>
  <w:num w:numId="7">
    <w:abstractNumId w:val="23"/>
  </w:num>
  <w:num w:numId="8">
    <w:abstractNumId w:val="5"/>
  </w:num>
  <w:num w:numId="9">
    <w:abstractNumId w:val="10"/>
  </w:num>
  <w:num w:numId="10">
    <w:abstractNumId w:val="14"/>
  </w:num>
  <w:num w:numId="11">
    <w:abstractNumId w:val="11"/>
  </w:num>
  <w:num w:numId="12">
    <w:abstractNumId w:val="21"/>
  </w:num>
  <w:num w:numId="13">
    <w:abstractNumId w:val="20"/>
  </w:num>
  <w:num w:numId="14">
    <w:abstractNumId w:val="15"/>
  </w:num>
  <w:num w:numId="15">
    <w:abstractNumId w:val="25"/>
  </w:num>
  <w:num w:numId="16">
    <w:abstractNumId w:val="7"/>
  </w:num>
  <w:num w:numId="17">
    <w:abstractNumId w:val="13"/>
  </w:num>
  <w:num w:numId="18">
    <w:abstractNumId w:val="9"/>
  </w:num>
  <w:num w:numId="19">
    <w:abstractNumId w:val="17"/>
  </w:num>
  <w:num w:numId="20">
    <w:abstractNumId w:val="16"/>
  </w:num>
  <w:num w:numId="21">
    <w:abstractNumId w:val="1"/>
  </w:num>
  <w:num w:numId="22">
    <w:abstractNumId w:val="19"/>
  </w:num>
  <w:num w:numId="23">
    <w:abstractNumId w:val="2"/>
  </w:num>
  <w:num w:numId="24">
    <w:abstractNumId w:val="18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37"/>
    <w:rsid w:val="00030FF5"/>
    <w:rsid w:val="00033379"/>
    <w:rsid w:val="000378B0"/>
    <w:rsid w:val="00054A37"/>
    <w:rsid w:val="0005693B"/>
    <w:rsid w:val="00060D07"/>
    <w:rsid w:val="00080130"/>
    <w:rsid w:val="00087951"/>
    <w:rsid w:val="00090309"/>
    <w:rsid w:val="00092183"/>
    <w:rsid w:val="000939D7"/>
    <w:rsid w:val="000A6E96"/>
    <w:rsid w:val="000C121D"/>
    <w:rsid w:val="000C1A13"/>
    <w:rsid w:val="000C1F0F"/>
    <w:rsid w:val="000D7EED"/>
    <w:rsid w:val="000F002A"/>
    <w:rsid w:val="000F21B4"/>
    <w:rsid w:val="000F4E8A"/>
    <w:rsid w:val="00134B47"/>
    <w:rsid w:val="00135441"/>
    <w:rsid w:val="00154DA7"/>
    <w:rsid w:val="00165A8F"/>
    <w:rsid w:val="00171D31"/>
    <w:rsid w:val="001845E0"/>
    <w:rsid w:val="001901B6"/>
    <w:rsid w:val="001A5AAE"/>
    <w:rsid w:val="001B12FA"/>
    <w:rsid w:val="001B716D"/>
    <w:rsid w:val="001C5A78"/>
    <w:rsid w:val="001D0909"/>
    <w:rsid w:val="001F2711"/>
    <w:rsid w:val="00204AA6"/>
    <w:rsid w:val="0020658B"/>
    <w:rsid w:val="002113D0"/>
    <w:rsid w:val="00231D29"/>
    <w:rsid w:val="00252369"/>
    <w:rsid w:val="002612BE"/>
    <w:rsid w:val="002671CF"/>
    <w:rsid w:val="00275BFA"/>
    <w:rsid w:val="00275D8D"/>
    <w:rsid w:val="00283883"/>
    <w:rsid w:val="002C2931"/>
    <w:rsid w:val="002E00E6"/>
    <w:rsid w:val="002E611C"/>
    <w:rsid w:val="002F36B1"/>
    <w:rsid w:val="002F4752"/>
    <w:rsid w:val="002F62FF"/>
    <w:rsid w:val="003131A3"/>
    <w:rsid w:val="00316560"/>
    <w:rsid w:val="003350BB"/>
    <w:rsid w:val="00341C9E"/>
    <w:rsid w:val="00341FF0"/>
    <w:rsid w:val="003550C7"/>
    <w:rsid w:val="00362F7B"/>
    <w:rsid w:val="00386461"/>
    <w:rsid w:val="0039413A"/>
    <w:rsid w:val="00396447"/>
    <w:rsid w:val="003A3D61"/>
    <w:rsid w:val="003B0487"/>
    <w:rsid w:val="003C0458"/>
    <w:rsid w:val="003D0D42"/>
    <w:rsid w:val="003D35A6"/>
    <w:rsid w:val="00403646"/>
    <w:rsid w:val="004075AA"/>
    <w:rsid w:val="00443868"/>
    <w:rsid w:val="00445AE8"/>
    <w:rsid w:val="00466DB9"/>
    <w:rsid w:val="0048459F"/>
    <w:rsid w:val="004C7305"/>
    <w:rsid w:val="004E3ACC"/>
    <w:rsid w:val="004E4226"/>
    <w:rsid w:val="004E5490"/>
    <w:rsid w:val="004F180E"/>
    <w:rsid w:val="004F5B88"/>
    <w:rsid w:val="00500BD9"/>
    <w:rsid w:val="00505BDB"/>
    <w:rsid w:val="005257F1"/>
    <w:rsid w:val="0053748C"/>
    <w:rsid w:val="005477E9"/>
    <w:rsid w:val="005504DF"/>
    <w:rsid w:val="005643F2"/>
    <w:rsid w:val="00571DB5"/>
    <w:rsid w:val="00575122"/>
    <w:rsid w:val="005947BE"/>
    <w:rsid w:val="005C5D28"/>
    <w:rsid w:val="005D0489"/>
    <w:rsid w:val="005D18D1"/>
    <w:rsid w:val="005D3B69"/>
    <w:rsid w:val="005E1DC9"/>
    <w:rsid w:val="005E4401"/>
    <w:rsid w:val="005E7A45"/>
    <w:rsid w:val="00603766"/>
    <w:rsid w:val="00606151"/>
    <w:rsid w:val="006147B9"/>
    <w:rsid w:val="00614985"/>
    <w:rsid w:val="006274C5"/>
    <w:rsid w:val="006378D0"/>
    <w:rsid w:val="00653465"/>
    <w:rsid w:val="00654558"/>
    <w:rsid w:val="00682645"/>
    <w:rsid w:val="00684BAC"/>
    <w:rsid w:val="0068525E"/>
    <w:rsid w:val="00692398"/>
    <w:rsid w:val="00694144"/>
    <w:rsid w:val="00697235"/>
    <w:rsid w:val="006A228E"/>
    <w:rsid w:val="006A5814"/>
    <w:rsid w:val="006C0CB9"/>
    <w:rsid w:val="006D2DDD"/>
    <w:rsid w:val="006D378B"/>
    <w:rsid w:val="006F116C"/>
    <w:rsid w:val="007408D6"/>
    <w:rsid w:val="00741745"/>
    <w:rsid w:val="00742019"/>
    <w:rsid w:val="00766531"/>
    <w:rsid w:val="0079004B"/>
    <w:rsid w:val="00790856"/>
    <w:rsid w:val="007930CB"/>
    <w:rsid w:val="007D2ADB"/>
    <w:rsid w:val="007E5574"/>
    <w:rsid w:val="007F2651"/>
    <w:rsid w:val="007F33B5"/>
    <w:rsid w:val="00812237"/>
    <w:rsid w:val="00812627"/>
    <w:rsid w:val="00812C5B"/>
    <w:rsid w:val="008144A7"/>
    <w:rsid w:val="00824B73"/>
    <w:rsid w:val="00827CC1"/>
    <w:rsid w:val="00845CC5"/>
    <w:rsid w:val="008533B4"/>
    <w:rsid w:val="0086160B"/>
    <w:rsid w:val="008631CE"/>
    <w:rsid w:val="00872F1F"/>
    <w:rsid w:val="00873066"/>
    <w:rsid w:val="008733A1"/>
    <w:rsid w:val="008B147F"/>
    <w:rsid w:val="008B3A97"/>
    <w:rsid w:val="008C2101"/>
    <w:rsid w:val="008C7CD9"/>
    <w:rsid w:val="008E3F95"/>
    <w:rsid w:val="008F4499"/>
    <w:rsid w:val="008F72E6"/>
    <w:rsid w:val="00907260"/>
    <w:rsid w:val="00907281"/>
    <w:rsid w:val="00923D63"/>
    <w:rsid w:val="009310A6"/>
    <w:rsid w:val="00940568"/>
    <w:rsid w:val="00986231"/>
    <w:rsid w:val="009B5643"/>
    <w:rsid w:val="009D5725"/>
    <w:rsid w:val="009D68F3"/>
    <w:rsid w:val="009E62D0"/>
    <w:rsid w:val="009E68EB"/>
    <w:rsid w:val="009F0EE0"/>
    <w:rsid w:val="009F67BC"/>
    <w:rsid w:val="00A032F8"/>
    <w:rsid w:val="00A03589"/>
    <w:rsid w:val="00A05C06"/>
    <w:rsid w:val="00A0716C"/>
    <w:rsid w:val="00A10D17"/>
    <w:rsid w:val="00A22E8D"/>
    <w:rsid w:val="00A3576C"/>
    <w:rsid w:val="00A5362A"/>
    <w:rsid w:val="00A72003"/>
    <w:rsid w:val="00A857B3"/>
    <w:rsid w:val="00A91E0C"/>
    <w:rsid w:val="00A97DBF"/>
    <w:rsid w:val="00AA33D5"/>
    <w:rsid w:val="00AC38CD"/>
    <w:rsid w:val="00AC445A"/>
    <w:rsid w:val="00AD77E4"/>
    <w:rsid w:val="00AE4731"/>
    <w:rsid w:val="00AE6E7A"/>
    <w:rsid w:val="00B04321"/>
    <w:rsid w:val="00B20445"/>
    <w:rsid w:val="00B20AD8"/>
    <w:rsid w:val="00B27613"/>
    <w:rsid w:val="00B46531"/>
    <w:rsid w:val="00B54912"/>
    <w:rsid w:val="00B8037E"/>
    <w:rsid w:val="00B860AE"/>
    <w:rsid w:val="00B93CF3"/>
    <w:rsid w:val="00BB5C83"/>
    <w:rsid w:val="00BE13DA"/>
    <w:rsid w:val="00BF507F"/>
    <w:rsid w:val="00C00D62"/>
    <w:rsid w:val="00C12586"/>
    <w:rsid w:val="00C267CB"/>
    <w:rsid w:val="00C26A66"/>
    <w:rsid w:val="00C275EB"/>
    <w:rsid w:val="00C31AEF"/>
    <w:rsid w:val="00C366D9"/>
    <w:rsid w:val="00C44A94"/>
    <w:rsid w:val="00C567E0"/>
    <w:rsid w:val="00C57A02"/>
    <w:rsid w:val="00C61A7F"/>
    <w:rsid w:val="00C67963"/>
    <w:rsid w:val="00C93D95"/>
    <w:rsid w:val="00CB1648"/>
    <w:rsid w:val="00CC092B"/>
    <w:rsid w:val="00CC5EFB"/>
    <w:rsid w:val="00CC7137"/>
    <w:rsid w:val="00CD0F01"/>
    <w:rsid w:val="00CD2F55"/>
    <w:rsid w:val="00CD58B7"/>
    <w:rsid w:val="00D003D4"/>
    <w:rsid w:val="00D126EC"/>
    <w:rsid w:val="00D40728"/>
    <w:rsid w:val="00D60C18"/>
    <w:rsid w:val="00D71D3C"/>
    <w:rsid w:val="00D77B60"/>
    <w:rsid w:val="00DC319D"/>
    <w:rsid w:val="00DE5875"/>
    <w:rsid w:val="00E060DD"/>
    <w:rsid w:val="00E25A43"/>
    <w:rsid w:val="00E41A1D"/>
    <w:rsid w:val="00E4568A"/>
    <w:rsid w:val="00E6007A"/>
    <w:rsid w:val="00E6315A"/>
    <w:rsid w:val="00E64C07"/>
    <w:rsid w:val="00E75E72"/>
    <w:rsid w:val="00E76B16"/>
    <w:rsid w:val="00E828B6"/>
    <w:rsid w:val="00EA0E3A"/>
    <w:rsid w:val="00EA5974"/>
    <w:rsid w:val="00EB3BD4"/>
    <w:rsid w:val="00EC301A"/>
    <w:rsid w:val="00EC512E"/>
    <w:rsid w:val="00ED2659"/>
    <w:rsid w:val="00ED30D9"/>
    <w:rsid w:val="00ED6D47"/>
    <w:rsid w:val="00EE7E3D"/>
    <w:rsid w:val="00F0693E"/>
    <w:rsid w:val="00F20445"/>
    <w:rsid w:val="00F535EA"/>
    <w:rsid w:val="00F70CDD"/>
    <w:rsid w:val="00F950B7"/>
    <w:rsid w:val="00FC3CEC"/>
    <w:rsid w:val="00FC6576"/>
    <w:rsid w:val="00FC75B5"/>
    <w:rsid w:val="00FF3096"/>
    <w:rsid w:val="00FF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5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5574"/>
  </w:style>
  <w:style w:type="paragraph" w:styleId="a6">
    <w:name w:val="footer"/>
    <w:basedOn w:val="a"/>
    <w:link w:val="a7"/>
    <w:uiPriority w:val="99"/>
    <w:unhideWhenUsed/>
    <w:rsid w:val="007E5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5574"/>
  </w:style>
  <w:style w:type="table" w:styleId="a8">
    <w:name w:val="Table Grid"/>
    <w:basedOn w:val="a1"/>
    <w:uiPriority w:val="59"/>
    <w:rsid w:val="00741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907260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AE4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7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5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5574"/>
  </w:style>
  <w:style w:type="paragraph" w:styleId="a6">
    <w:name w:val="footer"/>
    <w:basedOn w:val="a"/>
    <w:link w:val="a7"/>
    <w:uiPriority w:val="99"/>
    <w:unhideWhenUsed/>
    <w:rsid w:val="007E5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5574"/>
  </w:style>
  <w:style w:type="table" w:styleId="a8">
    <w:name w:val="Table Grid"/>
    <w:basedOn w:val="a1"/>
    <w:uiPriority w:val="59"/>
    <w:rsid w:val="00741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907260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AE4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7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44A18-35C8-441A-BFF6-182CA588B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16823</Words>
  <Characters>95892</Characters>
  <Application>Microsoft Office Word</Application>
  <DocSecurity>0</DocSecurity>
  <Lines>799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КОРНЕЕВА ДАРЬЯ ИГОРЕВНА</dc:creator>
  <cp:lastModifiedBy>Шатыбелко Ирина Олеговна</cp:lastModifiedBy>
  <cp:revision>6</cp:revision>
  <cp:lastPrinted>2015-07-07T14:15:00Z</cp:lastPrinted>
  <dcterms:created xsi:type="dcterms:W3CDTF">2015-07-09T18:33:00Z</dcterms:created>
  <dcterms:modified xsi:type="dcterms:W3CDTF">2015-08-06T14:26:00Z</dcterms:modified>
</cp:coreProperties>
</file>